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2279C" w14:textId="77777777" w:rsidR="00B70C43" w:rsidRDefault="00B70C43" w:rsidP="00B70C43">
      <w:pPr>
        <w:pStyle w:val="Paragraphedebase"/>
        <w:jc w:val="left"/>
        <w:rPr>
          <w:rFonts w:asciiTheme="minorHAnsi" w:eastAsiaTheme="minorHAnsi" w:hAnsiTheme="minorHAnsi" w:cstheme="minorHAnsi"/>
        </w:rPr>
      </w:pPr>
      <w:bookmarkStart w:id="0" w:name="_Hlk149240016"/>
    </w:p>
    <w:p w14:paraId="57FF8E61" w14:textId="77777777" w:rsidR="00B70C43" w:rsidRDefault="00B70C43" w:rsidP="00B70C43">
      <w:pPr>
        <w:pStyle w:val="Paragraphedebase"/>
        <w:jc w:val="left"/>
        <w:rPr>
          <w:rFonts w:asciiTheme="minorHAnsi" w:eastAsiaTheme="minorHAnsi" w:hAnsiTheme="minorHAnsi" w:cstheme="minorHAnsi"/>
        </w:rPr>
      </w:pPr>
    </w:p>
    <w:p w14:paraId="791FBDB2" w14:textId="750EE8A2" w:rsidR="001E2CBC" w:rsidRPr="00F700E3" w:rsidRDefault="001E2CBC" w:rsidP="00B70C43">
      <w:pPr>
        <w:pStyle w:val="Paragraphedebase"/>
        <w:ind w:left="-1418"/>
        <w:jc w:val="left"/>
        <w:rPr>
          <w:ins w:id="1" w:author="Ghofrane HAMDI (EA)" w:date="2025-06-19T08:32:00Z" w16du:dateUtc="2025-06-19T07:32:00Z"/>
          <w:rFonts w:asciiTheme="minorHAnsi" w:hAnsiTheme="minorHAnsi" w:cstheme="minorHAnsi"/>
        </w:rPr>
      </w:pPr>
      <w:r w:rsidRPr="001E2CBC">
        <w:rPr>
          <w:rFonts w:asciiTheme="minorHAnsi" w:eastAsiaTheme="minorHAnsi" w:hAnsiTheme="minorHAnsi" w:cstheme="minorHAnsi"/>
        </w:rPr>
        <w:t>DIRECTION PROSPECTIVE ET DEVELOPPEMEN</w:t>
      </w:r>
      <w:r>
        <w:rPr>
          <w:rFonts w:asciiTheme="minorHAnsi" w:eastAsiaTheme="minorHAnsi" w:hAnsiTheme="minorHAnsi" w:cstheme="minorHAnsi"/>
        </w:rPr>
        <w:t>T</w:t>
      </w:r>
    </w:p>
    <w:bookmarkEnd w:id="0"/>
    <w:p w14:paraId="2999466F"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782FC7FE"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ZI de DEGRAD-DES-CANNES</w:t>
      </w:r>
    </w:p>
    <w:p w14:paraId="5C1859E7" w14:textId="1A11ADFE"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97354 REMIRE-MONTJOL</w:t>
      </w:r>
      <w:r w:rsidR="00657887">
        <w:rPr>
          <w:rFonts w:asciiTheme="minorHAnsi" w:hAnsiTheme="minorHAnsi" w:cstheme="minorHAnsi"/>
          <w:sz w:val="22"/>
        </w:rPr>
        <w:t>Y</w:t>
      </w: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Default="00F700E3" w:rsidP="00F700E3">
      <w:r w:rsidRPr="0081719C">
        <w:tab/>
      </w:r>
    </w:p>
    <w:p w14:paraId="7D85D0EA" w14:textId="6202F6FB"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bookmarkStart w:id="2" w:name="_Hlk198626494"/>
      <w:r w:rsidRPr="00BD212F">
        <w:rPr>
          <w:rFonts w:cs="Arial"/>
          <w:b/>
          <w:szCs w:val="20"/>
        </w:rPr>
        <w:t xml:space="preserve">Cahier des Clauses Particulières </w:t>
      </w:r>
    </w:p>
    <w:p w14:paraId="2BEABBB1" w14:textId="1420D090"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Cs w:val="20"/>
        </w:rPr>
      </w:pPr>
      <w:r w:rsidRPr="00BD212F">
        <w:rPr>
          <w:rFonts w:cs="Arial"/>
          <w:b/>
          <w:szCs w:val="20"/>
        </w:rPr>
        <w:t>(C.C.T.P)</w:t>
      </w:r>
    </w:p>
    <w:p w14:paraId="7F7D2CA9" w14:textId="77777777" w:rsidR="00BD212F" w:rsidRDefault="00BD212F" w:rsidP="00F700E3"/>
    <w:p w14:paraId="4302301C" w14:textId="77777777" w:rsidR="00BD212F" w:rsidRDefault="00BD212F" w:rsidP="00F700E3"/>
    <w:p w14:paraId="62517FB7" w14:textId="77777777" w:rsidR="00BD212F" w:rsidRDefault="00BD212F" w:rsidP="00F700E3"/>
    <w:p w14:paraId="69913297" w14:textId="77777777" w:rsidR="00BD212F" w:rsidRPr="0081719C" w:rsidRDefault="00BD212F" w:rsidP="00F700E3"/>
    <w:p w14:paraId="481A7945" w14:textId="6C64F5A6" w:rsidR="00BD212F" w:rsidRPr="00BD212F"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44"/>
          <w:szCs w:val="44"/>
        </w:rPr>
      </w:pPr>
      <w:bookmarkStart w:id="3" w:name="_Hlk198557182"/>
      <w:bookmarkStart w:id="4" w:name="_Hlk124941050"/>
      <w:r w:rsidRPr="00BD212F">
        <w:rPr>
          <w:rFonts w:cs="Arial"/>
          <w:b/>
          <w:sz w:val="44"/>
          <w:szCs w:val="44"/>
        </w:rPr>
        <w:t>Mise à jour de l’Étude de dangers du Grand Port Maritime de Guyane</w:t>
      </w:r>
    </w:p>
    <w:p w14:paraId="3AAB309F" w14:textId="77777777" w:rsidR="00BD212F" w:rsidRPr="001133A7" w:rsidRDefault="00BD212F" w:rsidP="00BD212F">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cs="Arial"/>
          <w:b/>
          <w:sz w:val="32"/>
          <w:szCs w:val="32"/>
        </w:rPr>
      </w:pPr>
      <w:r w:rsidRPr="001133A7">
        <w:rPr>
          <w:rFonts w:cs="Arial"/>
          <w:b/>
          <w:sz w:val="32"/>
          <w:szCs w:val="32"/>
        </w:rPr>
        <w:t>QHSE-01-25</w:t>
      </w:r>
    </w:p>
    <w:bookmarkEnd w:id="2"/>
    <w:bookmarkEnd w:id="3"/>
    <w:p w14:paraId="1E1AEB13" w14:textId="77777777" w:rsidR="00F700E3" w:rsidRPr="001133A7" w:rsidRDefault="00F700E3" w:rsidP="00F700E3"/>
    <w:p w14:paraId="09B9090E" w14:textId="77777777" w:rsidR="00F700E3" w:rsidRPr="001133A7" w:rsidRDefault="00F700E3" w:rsidP="00F700E3"/>
    <w:bookmarkEnd w:id="4"/>
    <w:p w14:paraId="458698C2" w14:textId="77777777" w:rsidR="00F700E3" w:rsidRPr="001133A7" w:rsidRDefault="00F700E3" w:rsidP="00F700E3"/>
    <w:p w14:paraId="0C83A8A8" w14:textId="23085D66" w:rsidR="00F700E3" w:rsidRPr="001133A7" w:rsidRDefault="00582893" w:rsidP="00F700E3">
      <w:pPr>
        <w:spacing w:after="200" w:line="276" w:lineRule="auto"/>
      </w:pPr>
      <w:r w:rsidRPr="001133A7">
        <w:rPr>
          <w:i/>
          <w:iCs/>
          <w:smallCaps/>
          <w:highlight w:val="yellow"/>
        </w:rPr>
        <w:t xml:space="preserve">CCTP </w:t>
      </w:r>
      <w:r w:rsidR="00B2355D" w:rsidRPr="001133A7">
        <w:rPr>
          <w:b/>
          <w:i/>
          <w:iCs/>
          <w:smallCaps/>
          <w:highlight w:val="yellow"/>
        </w:rPr>
        <w:t>GPM-G DPD 25 20 EDD RX VFO</w:t>
      </w:r>
      <w:r w:rsidR="001133A7" w:rsidRPr="001133A7">
        <w:rPr>
          <w:b/>
          <w:i/>
          <w:iCs/>
          <w:smallCaps/>
          <w:highlight w:val="yellow"/>
        </w:rPr>
        <w:t>2</w:t>
      </w:r>
    </w:p>
    <w:p w14:paraId="08F8DC95" w14:textId="3D547620" w:rsidR="00AA7022" w:rsidRPr="001133A7" w:rsidRDefault="00F700E3" w:rsidP="00775CF1">
      <w:pPr>
        <w:spacing w:after="200" w:line="276" w:lineRule="auto"/>
      </w:pPr>
      <w:r w:rsidRPr="001133A7">
        <w:br w:type="page"/>
      </w:r>
      <w:bookmarkStart w:id="5" w:name="_Hlk49864682"/>
    </w:p>
    <w:p w14:paraId="13CC7214" w14:textId="77777777" w:rsidR="00AA7022" w:rsidRPr="001133A7" w:rsidRDefault="00AA7022" w:rsidP="00993119"/>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0B8F2D65" w:rsidR="00AA7022" w:rsidRDefault="00AA7022" w:rsidP="006F2216">
          <w:pPr>
            <w:pStyle w:val="En-ttedetabledesmatires"/>
          </w:pPr>
          <w:r>
            <w:t>Table des matières</w:t>
          </w:r>
        </w:p>
        <w:p w14:paraId="2E5A63CF" w14:textId="3EC5E1EF" w:rsidR="00C93C9F"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8731597" w:history="1">
            <w:r w:rsidR="00C93C9F" w:rsidRPr="00A944FF">
              <w:rPr>
                <w:rStyle w:val="Lienhypertexte"/>
                <w:noProof/>
              </w:rPr>
              <w:t>Article II.</w:t>
            </w:r>
            <w:r w:rsidR="00C93C9F">
              <w:rPr>
                <w:rFonts w:asciiTheme="minorHAnsi" w:eastAsiaTheme="minorEastAsia" w:hAnsiTheme="minorHAnsi" w:cstheme="minorBidi"/>
                <w:b w:val="0"/>
                <w:bCs w:val="0"/>
                <w:i w:val="0"/>
                <w:iCs w:val="0"/>
                <w:noProof/>
                <w:kern w:val="2"/>
                <w:lang w:val="fr-BE" w:eastAsia="fr-BE"/>
                <w14:ligatures w14:val="standardContextual"/>
              </w:rPr>
              <w:tab/>
            </w:r>
            <w:r w:rsidR="00C93C9F" w:rsidRPr="00A944FF">
              <w:rPr>
                <w:rStyle w:val="Lienhypertexte"/>
                <w:noProof/>
              </w:rPr>
              <w:t>LE CONTEXTE</w:t>
            </w:r>
            <w:r w:rsidR="00C93C9F">
              <w:rPr>
                <w:noProof/>
                <w:webHidden/>
              </w:rPr>
              <w:tab/>
            </w:r>
            <w:r w:rsidR="00C93C9F">
              <w:rPr>
                <w:noProof/>
                <w:webHidden/>
              </w:rPr>
              <w:fldChar w:fldCharType="begin"/>
            </w:r>
            <w:r w:rsidR="00C93C9F">
              <w:rPr>
                <w:noProof/>
                <w:webHidden/>
              </w:rPr>
              <w:instrText xml:space="preserve"> PAGEREF _Toc198731597 \h </w:instrText>
            </w:r>
            <w:r w:rsidR="00C93C9F">
              <w:rPr>
                <w:noProof/>
                <w:webHidden/>
              </w:rPr>
            </w:r>
            <w:r w:rsidR="00C93C9F">
              <w:rPr>
                <w:noProof/>
                <w:webHidden/>
              </w:rPr>
              <w:fldChar w:fldCharType="separate"/>
            </w:r>
            <w:r w:rsidR="00C93C9F">
              <w:rPr>
                <w:noProof/>
                <w:webHidden/>
              </w:rPr>
              <w:t>3</w:t>
            </w:r>
            <w:r w:rsidR="00C93C9F">
              <w:rPr>
                <w:noProof/>
                <w:webHidden/>
              </w:rPr>
              <w:fldChar w:fldCharType="end"/>
            </w:r>
          </w:hyperlink>
        </w:p>
        <w:p w14:paraId="5CB3C51B" w14:textId="480E75BF"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598" w:history="1">
            <w:r w:rsidRPr="00A944FF">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Le Grand Port Maritime de la Guyane</w:t>
            </w:r>
            <w:r>
              <w:rPr>
                <w:noProof/>
                <w:webHidden/>
              </w:rPr>
              <w:tab/>
            </w:r>
            <w:r>
              <w:rPr>
                <w:noProof/>
                <w:webHidden/>
              </w:rPr>
              <w:fldChar w:fldCharType="begin"/>
            </w:r>
            <w:r>
              <w:rPr>
                <w:noProof/>
                <w:webHidden/>
              </w:rPr>
              <w:instrText xml:space="preserve"> PAGEREF _Toc198731598 \h </w:instrText>
            </w:r>
            <w:r>
              <w:rPr>
                <w:noProof/>
                <w:webHidden/>
              </w:rPr>
            </w:r>
            <w:r>
              <w:rPr>
                <w:noProof/>
                <w:webHidden/>
              </w:rPr>
              <w:fldChar w:fldCharType="separate"/>
            </w:r>
            <w:r>
              <w:rPr>
                <w:noProof/>
                <w:webHidden/>
              </w:rPr>
              <w:t>3</w:t>
            </w:r>
            <w:r>
              <w:rPr>
                <w:noProof/>
                <w:webHidden/>
              </w:rPr>
              <w:fldChar w:fldCharType="end"/>
            </w:r>
          </w:hyperlink>
        </w:p>
        <w:p w14:paraId="779D8388" w14:textId="0CA7877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599" w:history="1">
            <w:r w:rsidRPr="00A944FF">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Eléments liés au dossier</w:t>
            </w:r>
            <w:r>
              <w:rPr>
                <w:noProof/>
                <w:webHidden/>
              </w:rPr>
              <w:tab/>
            </w:r>
            <w:r>
              <w:rPr>
                <w:noProof/>
                <w:webHidden/>
              </w:rPr>
              <w:fldChar w:fldCharType="begin"/>
            </w:r>
            <w:r>
              <w:rPr>
                <w:noProof/>
                <w:webHidden/>
              </w:rPr>
              <w:instrText xml:space="preserve"> PAGEREF _Toc198731599 \h </w:instrText>
            </w:r>
            <w:r>
              <w:rPr>
                <w:noProof/>
                <w:webHidden/>
              </w:rPr>
            </w:r>
            <w:r>
              <w:rPr>
                <w:noProof/>
                <w:webHidden/>
              </w:rPr>
              <w:fldChar w:fldCharType="separate"/>
            </w:r>
            <w:r>
              <w:rPr>
                <w:noProof/>
                <w:webHidden/>
              </w:rPr>
              <w:t>3</w:t>
            </w:r>
            <w:r>
              <w:rPr>
                <w:noProof/>
                <w:webHidden/>
              </w:rPr>
              <w:fldChar w:fldCharType="end"/>
            </w:r>
          </w:hyperlink>
        </w:p>
        <w:p w14:paraId="70CBF9BB" w14:textId="6C13BDDA"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0" w:history="1">
            <w:r w:rsidRPr="00A944FF">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Contexte du marché</w:t>
            </w:r>
            <w:r>
              <w:rPr>
                <w:noProof/>
                <w:webHidden/>
              </w:rPr>
              <w:tab/>
            </w:r>
            <w:r>
              <w:rPr>
                <w:noProof/>
                <w:webHidden/>
              </w:rPr>
              <w:fldChar w:fldCharType="begin"/>
            </w:r>
            <w:r>
              <w:rPr>
                <w:noProof/>
                <w:webHidden/>
              </w:rPr>
              <w:instrText xml:space="preserve"> PAGEREF _Toc198731600 \h </w:instrText>
            </w:r>
            <w:r>
              <w:rPr>
                <w:noProof/>
                <w:webHidden/>
              </w:rPr>
            </w:r>
            <w:r>
              <w:rPr>
                <w:noProof/>
                <w:webHidden/>
              </w:rPr>
              <w:fldChar w:fldCharType="separate"/>
            </w:r>
            <w:r>
              <w:rPr>
                <w:noProof/>
                <w:webHidden/>
              </w:rPr>
              <w:t>3</w:t>
            </w:r>
            <w:r>
              <w:rPr>
                <w:noProof/>
                <w:webHidden/>
              </w:rPr>
              <w:fldChar w:fldCharType="end"/>
            </w:r>
          </w:hyperlink>
        </w:p>
        <w:p w14:paraId="5C38688D" w14:textId="6B5F44B2"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1" w:history="1">
            <w:r w:rsidRPr="00A944FF">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Allotissement</w:t>
            </w:r>
            <w:r>
              <w:rPr>
                <w:noProof/>
                <w:webHidden/>
              </w:rPr>
              <w:tab/>
            </w:r>
            <w:r>
              <w:rPr>
                <w:noProof/>
                <w:webHidden/>
              </w:rPr>
              <w:fldChar w:fldCharType="begin"/>
            </w:r>
            <w:r>
              <w:rPr>
                <w:noProof/>
                <w:webHidden/>
              </w:rPr>
              <w:instrText xml:space="preserve"> PAGEREF _Toc198731601 \h </w:instrText>
            </w:r>
            <w:r>
              <w:rPr>
                <w:noProof/>
                <w:webHidden/>
              </w:rPr>
            </w:r>
            <w:r>
              <w:rPr>
                <w:noProof/>
                <w:webHidden/>
              </w:rPr>
              <w:fldChar w:fldCharType="separate"/>
            </w:r>
            <w:r>
              <w:rPr>
                <w:noProof/>
                <w:webHidden/>
              </w:rPr>
              <w:t>4</w:t>
            </w:r>
            <w:r>
              <w:rPr>
                <w:noProof/>
                <w:webHidden/>
              </w:rPr>
              <w:fldChar w:fldCharType="end"/>
            </w:r>
          </w:hyperlink>
        </w:p>
        <w:p w14:paraId="7B0FDF88" w14:textId="35137163"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2" w:history="1">
            <w:r w:rsidRPr="00A944FF">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Objet du marché</w:t>
            </w:r>
            <w:r>
              <w:rPr>
                <w:noProof/>
                <w:webHidden/>
              </w:rPr>
              <w:tab/>
            </w:r>
            <w:r>
              <w:rPr>
                <w:noProof/>
                <w:webHidden/>
              </w:rPr>
              <w:fldChar w:fldCharType="begin"/>
            </w:r>
            <w:r>
              <w:rPr>
                <w:noProof/>
                <w:webHidden/>
              </w:rPr>
              <w:instrText xml:space="preserve"> PAGEREF _Toc198731602 \h </w:instrText>
            </w:r>
            <w:r>
              <w:rPr>
                <w:noProof/>
                <w:webHidden/>
              </w:rPr>
            </w:r>
            <w:r>
              <w:rPr>
                <w:noProof/>
                <w:webHidden/>
              </w:rPr>
              <w:fldChar w:fldCharType="separate"/>
            </w:r>
            <w:r>
              <w:rPr>
                <w:noProof/>
                <w:webHidden/>
              </w:rPr>
              <w:t>4</w:t>
            </w:r>
            <w:r>
              <w:rPr>
                <w:noProof/>
                <w:webHidden/>
              </w:rPr>
              <w:fldChar w:fldCharType="end"/>
            </w:r>
          </w:hyperlink>
        </w:p>
        <w:p w14:paraId="2AFF5D58" w14:textId="24CFE54D" w:rsidR="00C93C9F" w:rsidRDefault="00C93C9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31603" w:history="1">
            <w:r w:rsidRPr="00A944FF">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A944FF">
              <w:rPr>
                <w:rStyle w:val="Lienhypertexte"/>
                <w:noProof/>
              </w:rPr>
              <w:t>DESCRIPTION DE LA MISSION</w:t>
            </w:r>
            <w:r>
              <w:rPr>
                <w:noProof/>
                <w:webHidden/>
              </w:rPr>
              <w:tab/>
            </w:r>
            <w:r>
              <w:rPr>
                <w:noProof/>
                <w:webHidden/>
              </w:rPr>
              <w:fldChar w:fldCharType="begin"/>
            </w:r>
            <w:r>
              <w:rPr>
                <w:noProof/>
                <w:webHidden/>
              </w:rPr>
              <w:instrText xml:space="preserve"> PAGEREF _Toc198731603 \h </w:instrText>
            </w:r>
            <w:r>
              <w:rPr>
                <w:noProof/>
                <w:webHidden/>
              </w:rPr>
            </w:r>
            <w:r>
              <w:rPr>
                <w:noProof/>
                <w:webHidden/>
              </w:rPr>
              <w:fldChar w:fldCharType="separate"/>
            </w:r>
            <w:r>
              <w:rPr>
                <w:noProof/>
                <w:webHidden/>
              </w:rPr>
              <w:t>4</w:t>
            </w:r>
            <w:r>
              <w:rPr>
                <w:noProof/>
                <w:webHidden/>
              </w:rPr>
              <w:fldChar w:fldCharType="end"/>
            </w:r>
          </w:hyperlink>
        </w:p>
        <w:p w14:paraId="21ACB30A" w14:textId="787CB69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4" w:history="1">
            <w:r w:rsidRPr="00A944FF">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Détail de la mission</w:t>
            </w:r>
            <w:r>
              <w:rPr>
                <w:noProof/>
                <w:webHidden/>
              </w:rPr>
              <w:tab/>
            </w:r>
            <w:r>
              <w:rPr>
                <w:noProof/>
                <w:webHidden/>
              </w:rPr>
              <w:fldChar w:fldCharType="begin"/>
            </w:r>
            <w:r>
              <w:rPr>
                <w:noProof/>
                <w:webHidden/>
              </w:rPr>
              <w:instrText xml:space="preserve"> PAGEREF _Toc198731604 \h </w:instrText>
            </w:r>
            <w:r>
              <w:rPr>
                <w:noProof/>
                <w:webHidden/>
              </w:rPr>
            </w:r>
            <w:r>
              <w:rPr>
                <w:noProof/>
                <w:webHidden/>
              </w:rPr>
              <w:fldChar w:fldCharType="separate"/>
            </w:r>
            <w:r>
              <w:rPr>
                <w:noProof/>
                <w:webHidden/>
              </w:rPr>
              <w:t>4</w:t>
            </w:r>
            <w:r>
              <w:rPr>
                <w:noProof/>
                <w:webHidden/>
              </w:rPr>
              <w:fldChar w:fldCharType="end"/>
            </w:r>
          </w:hyperlink>
        </w:p>
        <w:p w14:paraId="795D57B4" w14:textId="6DE9114D"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5" w:history="1">
            <w:r w:rsidRPr="00A944FF">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Pilotage de la mission</w:t>
            </w:r>
            <w:r>
              <w:rPr>
                <w:noProof/>
                <w:webHidden/>
              </w:rPr>
              <w:tab/>
            </w:r>
            <w:r>
              <w:rPr>
                <w:noProof/>
                <w:webHidden/>
              </w:rPr>
              <w:fldChar w:fldCharType="begin"/>
            </w:r>
            <w:r>
              <w:rPr>
                <w:noProof/>
                <w:webHidden/>
              </w:rPr>
              <w:instrText xml:space="preserve"> PAGEREF _Toc198731605 \h </w:instrText>
            </w:r>
            <w:r>
              <w:rPr>
                <w:noProof/>
                <w:webHidden/>
              </w:rPr>
            </w:r>
            <w:r>
              <w:rPr>
                <w:noProof/>
                <w:webHidden/>
              </w:rPr>
              <w:fldChar w:fldCharType="separate"/>
            </w:r>
            <w:r>
              <w:rPr>
                <w:noProof/>
                <w:webHidden/>
              </w:rPr>
              <w:t>4</w:t>
            </w:r>
            <w:r>
              <w:rPr>
                <w:noProof/>
                <w:webHidden/>
              </w:rPr>
              <w:fldChar w:fldCharType="end"/>
            </w:r>
          </w:hyperlink>
        </w:p>
        <w:p w14:paraId="0CFA82C3" w14:textId="3E1B6590"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6" w:history="1">
            <w:r w:rsidRPr="00A944FF">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Contenu de la mission</w:t>
            </w:r>
            <w:r>
              <w:rPr>
                <w:noProof/>
                <w:webHidden/>
              </w:rPr>
              <w:tab/>
            </w:r>
            <w:r>
              <w:rPr>
                <w:noProof/>
                <w:webHidden/>
              </w:rPr>
              <w:fldChar w:fldCharType="begin"/>
            </w:r>
            <w:r>
              <w:rPr>
                <w:noProof/>
                <w:webHidden/>
              </w:rPr>
              <w:instrText xml:space="preserve"> PAGEREF _Toc198731606 \h </w:instrText>
            </w:r>
            <w:r>
              <w:rPr>
                <w:noProof/>
                <w:webHidden/>
              </w:rPr>
            </w:r>
            <w:r>
              <w:rPr>
                <w:noProof/>
                <w:webHidden/>
              </w:rPr>
              <w:fldChar w:fldCharType="separate"/>
            </w:r>
            <w:r>
              <w:rPr>
                <w:noProof/>
                <w:webHidden/>
              </w:rPr>
              <w:t>5</w:t>
            </w:r>
            <w:r>
              <w:rPr>
                <w:noProof/>
                <w:webHidden/>
              </w:rPr>
              <w:fldChar w:fldCharType="end"/>
            </w:r>
          </w:hyperlink>
        </w:p>
        <w:p w14:paraId="01773BC0" w14:textId="1F29B3F5"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7" w:history="1">
            <w:r w:rsidRPr="00A944FF">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Méthodologie et animation de la mission</w:t>
            </w:r>
            <w:r>
              <w:rPr>
                <w:noProof/>
                <w:webHidden/>
              </w:rPr>
              <w:tab/>
            </w:r>
            <w:r>
              <w:rPr>
                <w:noProof/>
                <w:webHidden/>
              </w:rPr>
              <w:fldChar w:fldCharType="begin"/>
            </w:r>
            <w:r>
              <w:rPr>
                <w:noProof/>
                <w:webHidden/>
              </w:rPr>
              <w:instrText xml:space="preserve"> PAGEREF _Toc198731607 \h </w:instrText>
            </w:r>
            <w:r>
              <w:rPr>
                <w:noProof/>
                <w:webHidden/>
              </w:rPr>
            </w:r>
            <w:r>
              <w:rPr>
                <w:noProof/>
                <w:webHidden/>
              </w:rPr>
              <w:fldChar w:fldCharType="separate"/>
            </w:r>
            <w:r>
              <w:rPr>
                <w:noProof/>
                <w:webHidden/>
              </w:rPr>
              <w:t>5</w:t>
            </w:r>
            <w:r>
              <w:rPr>
                <w:noProof/>
                <w:webHidden/>
              </w:rPr>
              <w:fldChar w:fldCharType="end"/>
            </w:r>
          </w:hyperlink>
        </w:p>
        <w:p w14:paraId="563BDE1C" w14:textId="65B430C0"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08" w:history="1">
            <w:r w:rsidRPr="00A944FF">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Livrables</w:t>
            </w:r>
            <w:r>
              <w:rPr>
                <w:noProof/>
                <w:webHidden/>
              </w:rPr>
              <w:tab/>
            </w:r>
            <w:r>
              <w:rPr>
                <w:noProof/>
                <w:webHidden/>
              </w:rPr>
              <w:fldChar w:fldCharType="begin"/>
            </w:r>
            <w:r>
              <w:rPr>
                <w:noProof/>
                <w:webHidden/>
              </w:rPr>
              <w:instrText xml:space="preserve"> PAGEREF _Toc198731608 \h </w:instrText>
            </w:r>
            <w:r>
              <w:rPr>
                <w:noProof/>
                <w:webHidden/>
              </w:rPr>
            </w:r>
            <w:r>
              <w:rPr>
                <w:noProof/>
                <w:webHidden/>
              </w:rPr>
              <w:fldChar w:fldCharType="separate"/>
            </w:r>
            <w:r>
              <w:rPr>
                <w:noProof/>
                <w:webHidden/>
              </w:rPr>
              <w:t>6</w:t>
            </w:r>
            <w:r>
              <w:rPr>
                <w:noProof/>
                <w:webHidden/>
              </w:rPr>
              <w:fldChar w:fldCharType="end"/>
            </w:r>
          </w:hyperlink>
        </w:p>
        <w:p w14:paraId="51C4BC34" w14:textId="36B908E1"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09" w:history="1">
            <w:r w:rsidRPr="00A944FF">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Rapports</w:t>
            </w:r>
            <w:r>
              <w:rPr>
                <w:noProof/>
                <w:webHidden/>
              </w:rPr>
              <w:tab/>
            </w:r>
            <w:r>
              <w:rPr>
                <w:noProof/>
                <w:webHidden/>
              </w:rPr>
              <w:fldChar w:fldCharType="begin"/>
            </w:r>
            <w:r>
              <w:rPr>
                <w:noProof/>
                <w:webHidden/>
              </w:rPr>
              <w:instrText xml:space="preserve"> PAGEREF _Toc198731609 \h </w:instrText>
            </w:r>
            <w:r>
              <w:rPr>
                <w:noProof/>
                <w:webHidden/>
              </w:rPr>
            </w:r>
            <w:r>
              <w:rPr>
                <w:noProof/>
                <w:webHidden/>
              </w:rPr>
              <w:fldChar w:fldCharType="separate"/>
            </w:r>
            <w:r>
              <w:rPr>
                <w:noProof/>
                <w:webHidden/>
              </w:rPr>
              <w:t>6</w:t>
            </w:r>
            <w:r>
              <w:rPr>
                <w:noProof/>
                <w:webHidden/>
              </w:rPr>
              <w:fldChar w:fldCharType="end"/>
            </w:r>
          </w:hyperlink>
        </w:p>
        <w:p w14:paraId="0374E8A4" w14:textId="546B6A48"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10" w:history="1">
            <w:r w:rsidRPr="00A944FF">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Données</w:t>
            </w:r>
            <w:r>
              <w:rPr>
                <w:noProof/>
                <w:webHidden/>
              </w:rPr>
              <w:tab/>
            </w:r>
            <w:r>
              <w:rPr>
                <w:noProof/>
                <w:webHidden/>
              </w:rPr>
              <w:fldChar w:fldCharType="begin"/>
            </w:r>
            <w:r>
              <w:rPr>
                <w:noProof/>
                <w:webHidden/>
              </w:rPr>
              <w:instrText xml:space="preserve"> PAGEREF _Toc198731610 \h </w:instrText>
            </w:r>
            <w:r>
              <w:rPr>
                <w:noProof/>
                <w:webHidden/>
              </w:rPr>
            </w:r>
            <w:r>
              <w:rPr>
                <w:noProof/>
                <w:webHidden/>
              </w:rPr>
              <w:fldChar w:fldCharType="separate"/>
            </w:r>
            <w:r>
              <w:rPr>
                <w:noProof/>
                <w:webHidden/>
              </w:rPr>
              <w:t>6</w:t>
            </w:r>
            <w:r>
              <w:rPr>
                <w:noProof/>
                <w:webHidden/>
              </w:rPr>
              <w:fldChar w:fldCharType="end"/>
            </w:r>
          </w:hyperlink>
        </w:p>
        <w:p w14:paraId="370D9593" w14:textId="71A57679" w:rsidR="00C93C9F" w:rsidRDefault="00C93C9F">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31611" w:history="1">
            <w:r w:rsidRPr="00A944FF">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A944FF">
              <w:rPr>
                <w:rStyle w:val="Lienhypertexte"/>
                <w:noProof/>
              </w:rPr>
              <w:t>Animation de réunions</w:t>
            </w:r>
            <w:r>
              <w:rPr>
                <w:noProof/>
                <w:webHidden/>
              </w:rPr>
              <w:tab/>
            </w:r>
            <w:r>
              <w:rPr>
                <w:noProof/>
                <w:webHidden/>
              </w:rPr>
              <w:fldChar w:fldCharType="begin"/>
            </w:r>
            <w:r>
              <w:rPr>
                <w:noProof/>
                <w:webHidden/>
              </w:rPr>
              <w:instrText xml:space="preserve"> PAGEREF _Toc198731611 \h </w:instrText>
            </w:r>
            <w:r>
              <w:rPr>
                <w:noProof/>
                <w:webHidden/>
              </w:rPr>
            </w:r>
            <w:r>
              <w:rPr>
                <w:noProof/>
                <w:webHidden/>
              </w:rPr>
              <w:fldChar w:fldCharType="separate"/>
            </w:r>
            <w:r>
              <w:rPr>
                <w:noProof/>
                <w:webHidden/>
              </w:rPr>
              <w:t>6</w:t>
            </w:r>
            <w:r>
              <w:rPr>
                <w:noProof/>
                <w:webHidden/>
              </w:rPr>
              <w:fldChar w:fldCharType="end"/>
            </w:r>
          </w:hyperlink>
        </w:p>
        <w:p w14:paraId="1F2FF282" w14:textId="4B7693F5"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2" w:history="1">
            <w:r w:rsidRPr="00A944FF">
              <w:rPr>
                <w:rStyle w:val="Lienhypertexte"/>
                <w:noProof/>
              </w:rPr>
              <w:t>Section 3.06</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Données disponibles</w:t>
            </w:r>
            <w:r>
              <w:rPr>
                <w:noProof/>
                <w:webHidden/>
              </w:rPr>
              <w:tab/>
            </w:r>
            <w:r>
              <w:rPr>
                <w:noProof/>
                <w:webHidden/>
              </w:rPr>
              <w:fldChar w:fldCharType="begin"/>
            </w:r>
            <w:r>
              <w:rPr>
                <w:noProof/>
                <w:webHidden/>
              </w:rPr>
              <w:instrText xml:space="preserve"> PAGEREF _Toc198731612 \h </w:instrText>
            </w:r>
            <w:r>
              <w:rPr>
                <w:noProof/>
                <w:webHidden/>
              </w:rPr>
            </w:r>
            <w:r>
              <w:rPr>
                <w:noProof/>
                <w:webHidden/>
              </w:rPr>
              <w:fldChar w:fldCharType="separate"/>
            </w:r>
            <w:r>
              <w:rPr>
                <w:noProof/>
                <w:webHidden/>
              </w:rPr>
              <w:t>6</w:t>
            </w:r>
            <w:r>
              <w:rPr>
                <w:noProof/>
                <w:webHidden/>
              </w:rPr>
              <w:fldChar w:fldCharType="end"/>
            </w:r>
          </w:hyperlink>
        </w:p>
        <w:p w14:paraId="0D77315B" w14:textId="737FE347" w:rsidR="00C93C9F" w:rsidRDefault="00C93C9F">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31613" w:history="1">
            <w:r w:rsidRPr="00A944FF">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A944FF">
              <w:rPr>
                <w:rStyle w:val="Lienhypertexte"/>
                <w:noProof/>
              </w:rPr>
              <w:t>LES EXIGENCES</w:t>
            </w:r>
            <w:r>
              <w:rPr>
                <w:noProof/>
                <w:webHidden/>
              </w:rPr>
              <w:tab/>
            </w:r>
            <w:r>
              <w:rPr>
                <w:noProof/>
                <w:webHidden/>
              </w:rPr>
              <w:fldChar w:fldCharType="begin"/>
            </w:r>
            <w:r>
              <w:rPr>
                <w:noProof/>
                <w:webHidden/>
              </w:rPr>
              <w:instrText xml:space="preserve"> PAGEREF _Toc198731613 \h </w:instrText>
            </w:r>
            <w:r>
              <w:rPr>
                <w:noProof/>
                <w:webHidden/>
              </w:rPr>
            </w:r>
            <w:r>
              <w:rPr>
                <w:noProof/>
                <w:webHidden/>
              </w:rPr>
              <w:fldChar w:fldCharType="separate"/>
            </w:r>
            <w:r>
              <w:rPr>
                <w:noProof/>
                <w:webHidden/>
              </w:rPr>
              <w:t>7</w:t>
            </w:r>
            <w:r>
              <w:rPr>
                <w:noProof/>
                <w:webHidden/>
              </w:rPr>
              <w:fldChar w:fldCharType="end"/>
            </w:r>
          </w:hyperlink>
        </w:p>
        <w:p w14:paraId="30AD3884" w14:textId="786F4219"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4" w:history="1">
            <w:r w:rsidRPr="00A944FF">
              <w:rPr>
                <w:rStyle w:val="Lienhypertexte"/>
                <w:rFonts w:eastAsiaTheme="majorEastAsia"/>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Généralités</w:t>
            </w:r>
            <w:r>
              <w:rPr>
                <w:noProof/>
                <w:webHidden/>
              </w:rPr>
              <w:tab/>
            </w:r>
            <w:r>
              <w:rPr>
                <w:noProof/>
                <w:webHidden/>
              </w:rPr>
              <w:fldChar w:fldCharType="begin"/>
            </w:r>
            <w:r>
              <w:rPr>
                <w:noProof/>
                <w:webHidden/>
              </w:rPr>
              <w:instrText xml:space="preserve"> PAGEREF _Toc198731614 \h </w:instrText>
            </w:r>
            <w:r>
              <w:rPr>
                <w:noProof/>
                <w:webHidden/>
              </w:rPr>
            </w:r>
            <w:r>
              <w:rPr>
                <w:noProof/>
                <w:webHidden/>
              </w:rPr>
              <w:fldChar w:fldCharType="separate"/>
            </w:r>
            <w:r>
              <w:rPr>
                <w:noProof/>
                <w:webHidden/>
              </w:rPr>
              <w:t>7</w:t>
            </w:r>
            <w:r>
              <w:rPr>
                <w:noProof/>
                <w:webHidden/>
              </w:rPr>
              <w:fldChar w:fldCharType="end"/>
            </w:r>
          </w:hyperlink>
        </w:p>
        <w:p w14:paraId="005DEC3C" w14:textId="72848AE0"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5" w:history="1">
            <w:r w:rsidRPr="00A944FF">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Prestations attendues dans le cadre du réexamen quinquennal de l’étude de dangers</w:t>
            </w:r>
            <w:r>
              <w:rPr>
                <w:noProof/>
                <w:webHidden/>
              </w:rPr>
              <w:tab/>
            </w:r>
            <w:r>
              <w:rPr>
                <w:noProof/>
                <w:webHidden/>
              </w:rPr>
              <w:fldChar w:fldCharType="begin"/>
            </w:r>
            <w:r>
              <w:rPr>
                <w:noProof/>
                <w:webHidden/>
              </w:rPr>
              <w:instrText xml:space="preserve"> PAGEREF _Toc198731615 \h </w:instrText>
            </w:r>
            <w:r>
              <w:rPr>
                <w:noProof/>
                <w:webHidden/>
              </w:rPr>
            </w:r>
            <w:r>
              <w:rPr>
                <w:noProof/>
                <w:webHidden/>
              </w:rPr>
              <w:fldChar w:fldCharType="separate"/>
            </w:r>
            <w:r>
              <w:rPr>
                <w:noProof/>
                <w:webHidden/>
              </w:rPr>
              <w:t>7</w:t>
            </w:r>
            <w:r>
              <w:rPr>
                <w:noProof/>
                <w:webHidden/>
              </w:rPr>
              <w:fldChar w:fldCharType="end"/>
            </w:r>
          </w:hyperlink>
        </w:p>
        <w:p w14:paraId="2E3C69D4" w14:textId="7FA3C4F7" w:rsidR="00C93C9F" w:rsidRDefault="00C93C9F">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31616" w:history="1">
            <w:r w:rsidRPr="00A944FF">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A944FF">
              <w:rPr>
                <w:rStyle w:val="Lienhypertexte"/>
                <w:noProof/>
              </w:rPr>
              <w:t>LES CONTRAINTES</w:t>
            </w:r>
            <w:r>
              <w:rPr>
                <w:noProof/>
                <w:webHidden/>
              </w:rPr>
              <w:tab/>
            </w:r>
            <w:r>
              <w:rPr>
                <w:noProof/>
                <w:webHidden/>
              </w:rPr>
              <w:fldChar w:fldCharType="begin"/>
            </w:r>
            <w:r>
              <w:rPr>
                <w:noProof/>
                <w:webHidden/>
              </w:rPr>
              <w:instrText xml:space="preserve"> PAGEREF _Toc198731616 \h </w:instrText>
            </w:r>
            <w:r>
              <w:rPr>
                <w:noProof/>
                <w:webHidden/>
              </w:rPr>
            </w:r>
            <w:r>
              <w:rPr>
                <w:noProof/>
                <w:webHidden/>
              </w:rPr>
              <w:fldChar w:fldCharType="separate"/>
            </w:r>
            <w:r>
              <w:rPr>
                <w:noProof/>
                <w:webHidden/>
              </w:rPr>
              <w:t>9</w:t>
            </w:r>
            <w:r>
              <w:rPr>
                <w:noProof/>
                <w:webHidden/>
              </w:rPr>
              <w:fldChar w:fldCharType="end"/>
            </w:r>
          </w:hyperlink>
        </w:p>
        <w:p w14:paraId="5EB4AE0D" w14:textId="700BAE83"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7" w:history="1">
            <w:r w:rsidRPr="00A944FF">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Format des documents livrés</w:t>
            </w:r>
            <w:r>
              <w:rPr>
                <w:noProof/>
                <w:webHidden/>
              </w:rPr>
              <w:tab/>
            </w:r>
            <w:r>
              <w:rPr>
                <w:noProof/>
                <w:webHidden/>
              </w:rPr>
              <w:fldChar w:fldCharType="begin"/>
            </w:r>
            <w:r>
              <w:rPr>
                <w:noProof/>
                <w:webHidden/>
              </w:rPr>
              <w:instrText xml:space="preserve"> PAGEREF _Toc198731617 \h </w:instrText>
            </w:r>
            <w:r>
              <w:rPr>
                <w:noProof/>
                <w:webHidden/>
              </w:rPr>
            </w:r>
            <w:r>
              <w:rPr>
                <w:noProof/>
                <w:webHidden/>
              </w:rPr>
              <w:fldChar w:fldCharType="separate"/>
            </w:r>
            <w:r>
              <w:rPr>
                <w:noProof/>
                <w:webHidden/>
              </w:rPr>
              <w:t>9</w:t>
            </w:r>
            <w:r>
              <w:rPr>
                <w:noProof/>
                <w:webHidden/>
              </w:rPr>
              <w:fldChar w:fldCharType="end"/>
            </w:r>
          </w:hyperlink>
        </w:p>
        <w:p w14:paraId="54860E40" w14:textId="7860E1B8"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8" w:history="1">
            <w:r w:rsidRPr="00A944FF">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Engagement de stabilité de l’équipe</w:t>
            </w:r>
            <w:r>
              <w:rPr>
                <w:noProof/>
                <w:webHidden/>
              </w:rPr>
              <w:tab/>
            </w:r>
            <w:r>
              <w:rPr>
                <w:noProof/>
                <w:webHidden/>
              </w:rPr>
              <w:fldChar w:fldCharType="begin"/>
            </w:r>
            <w:r>
              <w:rPr>
                <w:noProof/>
                <w:webHidden/>
              </w:rPr>
              <w:instrText xml:space="preserve"> PAGEREF _Toc198731618 \h </w:instrText>
            </w:r>
            <w:r>
              <w:rPr>
                <w:noProof/>
                <w:webHidden/>
              </w:rPr>
            </w:r>
            <w:r>
              <w:rPr>
                <w:noProof/>
                <w:webHidden/>
              </w:rPr>
              <w:fldChar w:fldCharType="separate"/>
            </w:r>
            <w:r>
              <w:rPr>
                <w:noProof/>
                <w:webHidden/>
              </w:rPr>
              <w:t>9</w:t>
            </w:r>
            <w:r>
              <w:rPr>
                <w:noProof/>
                <w:webHidden/>
              </w:rPr>
              <w:fldChar w:fldCharType="end"/>
            </w:r>
          </w:hyperlink>
        </w:p>
        <w:p w14:paraId="35DD8BCF" w14:textId="552CD318"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19" w:history="1">
            <w:r w:rsidRPr="00A944FF">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Profils obligatoires dans l’équipe projet</w:t>
            </w:r>
            <w:r>
              <w:rPr>
                <w:noProof/>
                <w:webHidden/>
              </w:rPr>
              <w:tab/>
            </w:r>
            <w:r>
              <w:rPr>
                <w:noProof/>
                <w:webHidden/>
              </w:rPr>
              <w:fldChar w:fldCharType="begin"/>
            </w:r>
            <w:r>
              <w:rPr>
                <w:noProof/>
                <w:webHidden/>
              </w:rPr>
              <w:instrText xml:space="preserve"> PAGEREF _Toc198731619 \h </w:instrText>
            </w:r>
            <w:r>
              <w:rPr>
                <w:noProof/>
                <w:webHidden/>
              </w:rPr>
            </w:r>
            <w:r>
              <w:rPr>
                <w:noProof/>
                <w:webHidden/>
              </w:rPr>
              <w:fldChar w:fldCharType="separate"/>
            </w:r>
            <w:r>
              <w:rPr>
                <w:noProof/>
                <w:webHidden/>
              </w:rPr>
              <w:t>10</w:t>
            </w:r>
            <w:r>
              <w:rPr>
                <w:noProof/>
                <w:webHidden/>
              </w:rPr>
              <w:fldChar w:fldCharType="end"/>
            </w:r>
          </w:hyperlink>
        </w:p>
        <w:p w14:paraId="0F4966E2" w14:textId="34E420D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20" w:history="1">
            <w:r w:rsidRPr="00A944FF">
              <w:rPr>
                <w:rStyle w:val="Lienhypertexte"/>
                <w:noProof/>
                <w:lang w:val="fr-BE"/>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rPr>
              <w:t>Remplacement du personnel</w:t>
            </w:r>
            <w:r>
              <w:rPr>
                <w:noProof/>
                <w:webHidden/>
              </w:rPr>
              <w:tab/>
            </w:r>
            <w:r>
              <w:rPr>
                <w:noProof/>
                <w:webHidden/>
              </w:rPr>
              <w:fldChar w:fldCharType="begin"/>
            </w:r>
            <w:r>
              <w:rPr>
                <w:noProof/>
                <w:webHidden/>
              </w:rPr>
              <w:instrText xml:space="preserve"> PAGEREF _Toc198731620 \h </w:instrText>
            </w:r>
            <w:r>
              <w:rPr>
                <w:noProof/>
                <w:webHidden/>
              </w:rPr>
            </w:r>
            <w:r>
              <w:rPr>
                <w:noProof/>
                <w:webHidden/>
              </w:rPr>
              <w:fldChar w:fldCharType="separate"/>
            </w:r>
            <w:r>
              <w:rPr>
                <w:noProof/>
                <w:webHidden/>
              </w:rPr>
              <w:t>10</w:t>
            </w:r>
            <w:r>
              <w:rPr>
                <w:noProof/>
                <w:webHidden/>
              </w:rPr>
              <w:fldChar w:fldCharType="end"/>
            </w:r>
          </w:hyperlink>
        </w:p>
        <w:p w14:paraId="0DFCA80C" w14:textId="22063EFE"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21" w:history="1">
            <w:r w:rsidRPr="00A944FF">
              <w:rPr>
                <w:rStyle w:val="Lienhypertexte"/>
                <w:noProof/>
                <w:lang w:val="fr-BE"/>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lang w:val="fr-BE"/>
              </w:rPr>
              <w:t>Suivi et pilotage de la mission</w:t>
            </w:r>
            <w:r>
              <w:rPr>
                <w:noProof/>
                <w:webHidden/>
              </w:rPr>
              <w:tab/>
            </w:r>
            <w:r>
              <w:rPr>
                <w:noProof/>
                <w:webHidden/>
              </w:rPr>
              <w:fldChar w:fldCharType="begin"/>
            </w:r>
            <w:r>
              <w:rPr>
                <w:noProof/>
                <w:webHidden/>
              </w:rPr>
              <w:instrText xml:space="preserve"> PAGEREF _Toc198731621 \h </w:instrText>
            </w:r>
            <w:r>
              <w:rPr>
                <w:noProof/>
                <w:webHidden/>
              </w:rPr>
            </w:r>
            <w:r>
              <w:rPr>
                <w:noProof/>
                <w:webHidden/>
              </w:rPr>
              <w:fldChar w:fldCharType="separate"/>
            </w:r>
            <w:r>
              <w:rPr>
                <w:noProof/>
                <w:webHidden/>
              </w:rPr>
              <w:t>10</w:t>
            </w:r>
            <w:r>
              <w:rPr>
                <w:noProof/>
                <w:webHidden/>
              </w:rPr>
              <w:fldChar w:fldCharType="end"/>
            </w:r>
          </w:hyperlink>
        </w:p>
        <w:p w14:paraId="30C793D3" w14:textId="316C75C1" w:rsidR="00C93C9F" w:rsidRDefault="00C93C9F">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31622" w:history="1">
            <w:r w:rsidRPr="00A944FF">
              <w:rPr>
                <w:rStyle w:val="Lienhypertexte"/>
                <w:noProof/>
                <w:lang w:val="fr-BE"/>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A944FF">
              <w:rPr>
                <w:rStyle w:val="Lienhypertexte"/>
                <w:noProof/>
                <w:lang w:val="fr-BE"/>
              </w:rPr>
              <w:t>Assurance qualité documentaire</w:t>
            </w:r>
            <w:r>
              <w:rPr>
                <w:noProof/>
                <w:webHidden/>
              </w:rPr>
              <w:tab/>
            </w:r>
            <w:r>
              <w:rPr>
                <w:noProof/>
                <w:webHidden/>
              </w:rPr>
              <w:fldChar w:fldCharType="begin"/>
            </w:r>
            <w:r>
              <w:rPr>
                <w:noProof/>
                <w:webHidden/>
              </w:rPr>
              <w:instrText xml:space="preserve"> PAGEREF _Toc198731622 \h </w:instrText>
            </w:r>
            <w:r>
              <w:rPr>
                <w:noProof/>
                <w:webHidden/>
              </w:rPr>
            </w:r>
            <w:r>
              <w:rPr>
                <w:noProof/>
                <w:webHidden/>
              </w:rPr>
              <w:fldChar w:fldCharType="separate"/>
            </w:r>
            <w:r>
              <w:rPr>
                <w:noProof/>
                <w:webHidden/>
              </w:rPr>
              <w:t>10</w:t>
            </w:r>
            <w:r>
              <w:rPr>
                <w:noProof/>
                <w:webHidden/>
              </w:rPr>
              <w:fldChar w:fldCharType="end"/>
            </w:r>
          </w:hyperlink>
        </w:p>
        <w:p w14:paraId="0D629C3A" w14:textId="737ED9B8" w:rsidR="00AA7022" w:rsidRDefault="00AA7022">
          <w:r>
            <w:rPr>
              <w:b/>
              <w:bCs/>
            </w:rPr>
            <w:fldChar w:fldCharType="end"/>
          </w:r>
        </w:p>
      </w:sdtContent>
    </w:sdt>
    <w:p w14:paraId="4F54470C" w14:textId="77777777" w:rsidR="00AA7022" w:rsidRDefault="00AA7022" w:rsidP="00993119"/>
    <w:p w14:paraId="169323D9" w14:textId="77777777" w:rsidR="00AA7022" w:rsidRDefault="00AA7022" w:rsidP="00993119"/>
    <w:p w14:paraId="002916AD" w14:textId="77777777" w:rsidR="003A4C8A" w:rsidRDefault="003A4C8A" w:rsidP="00993119"/>
    <w:p w14:paraId="5749C274" w14:textId="77777777" w:rsidR="008979C6" w:rsidRDefault="008979C6" w:rsidP="00993119"/>
    <w:p w14:paraId="7651A1A4" w14:textId="77777777" w:rsidR="001133A7" w:rsidRDefault="00DF16D6" w:rsidP="001133A7">
      <w:pPr>
        <w:pStyle w:val="Titre1"/>
      </w:pPr>
      <w:bookmarkStart w:id="6" w:name="_Toc198731597"/>
      <w:r w:rsidRPr="00DF16D6">
        <w:lastRenderedPageBreak/>
        <w:t xml:space="preserve">LE </w:t>
      </w:r>
      <w:r w:rsidRPr="000C01D8">
        <w:t>CONTEXT</w:t>
      </w:r>
      <w:r w:rsidR="003C127B">
        <w:t>E</w:t>
      </w:r>
      <w:bookmarkEnd w:id="6"/>
    </w:p>
    <w:p w14:paraId="0AC40316" w14:textId="61723B16" w:rsidR="001133A7" w:rsidRPr="001133A7" w:rsidRDefault="001133A7" w:rsidP="001133A7">
      <w:pPr>
        <w:ind w:left="-1134"/>
        <w:jc w:val="both"/>
        <w:rPr>
          <w:lang w:val="fr-BE"/>
        </w:rPr>
      </w:pPr>
      <w:r w:rsidRPr="001133A7">
        <w:rPr>
          <w:highlight w:val="yellow"/>
          <w:lang w:val="fr-BE"/>
        </w:rPr>
        <w:t>Ce CCTP a été modifié par rapport à la version VFO, afin d’intégrer des questions réponses.</w:t>
      </w:r>
    </w:p>
    <w:p w14:paraId="3963EE8E" w14:textId="77777777" w:rsidR="001133A7" w:rsidRPr="001133A7" w:rsidRDefault="001133A7" w:rsidP="001133A7"/>
    <w:p w14:paraId="108C5C0D" w14:textId="2C8BE182" w:rsidR="0025758E" w:rsidRDefault="00DF16D6" w:rsidP="0025758E">
      <w:pPr>
        <w:pStyle w:val="Titre2"/>
      </w:pPr>
      <w:bookmarkStart w:id="7" w:name="_Toc198731598"/>
      <w:r w:rsidRPr="000C7670">
        <w:t>Le Grand Port Maritime de la Guyane</w:t>
      </w:r>
      <w:bookmarkEnd w:id="7"/>
    </w:p>
    <w:p w14:paraId="30BFDCDA" w14:textId="77777777" w:rsidR="0025758E" w:rsidRDefault="0025758E" w:rsidP="0025758E">
      <w:pPr>
        <w:ind w:left="-1134"/>
        <w:jc w:val="both"/>
        <w:rPr>
          <w:lang w:val="fr-BE"/>
        </w:rPr>
      </w:pPr>
      <w:r w:rsidRPr="0025758E">
        <w:rPr>
          <w:lang w:val="fr-BE"/>
        </w:rPr>
        <w:t xml:space="preserve">Le Grand Port Maritime de la Guyane (GPM-Guyane) est un établissement public de l’État, placé sous la tutelle du ministère chargé de la mer. Il a pour mission principale d’exploiter, de développer, d’aménager et de sécuriser les installations portuaires en Guyane, notamment celles du port de Dégrad-des-Cannes. </w:t>
      </w:r>
    </w:p>
    <w:p w14:paraId="78DA9DD0" w14:textId="02E1EFF9" w:rsidR="0025758E" w:rsidRDefault="0025758E" w:rsidP="0025758E">
      <w:pPr>
        <w:ind w:left="-1134"/>
        <w:jc w:val="both"/>
        <w:rPr>
          <w:lang w:val="fr-BE"/>
        </w:rPr>
      </w:pPr>
      <w:r w:rsidRPr="0025758E">
        <w:rPr>
          <w:lang w:val="fr-BE"/>
        </w:rPr>
        <w:t>À ce titre, il est responsable du bon fonctionnement des installations portuaires, de leur modernisation, de leur conformité réglementaire, et de la gestion des risques liés à l’exploitation du site.</w:t>
      </w:r>
    </w:p>
    <w:p w14:paraId="0CD41238" w14:textId="77777777" w:rsidR="0025758E" w:rsidRPr="00DF16D6" w:rsidRDefault="0025758E" w:rsidP="0025758E">
      <w:pPr>
        <w:ind w:left="-1134"/>
        <w:jc w:val="both"/>
        <w:rPr>
          <w:lang w:val="fr-BE"/>
        </w:rPr>
      </w:pPr>
      <w:r w:rsidRPr="00DF16D6">
        <w:rPr>
          <w:lang w:val="fr-BE"/>
        </w:rPr>
        <w:t>Le GPM-Guyane est responsable de l’ensemble des activités portuaires de la région, couvrant le transport maritime, la logistique, les trafics pétroliers, rouliers, minéraliers ainsi que le cabotage. Il joue également un rôle d’acteur de l’aménagement territorial et du développement économique, en partenariat avec les acteurs locaux et nationaux.</w:t>
      </w:r>
    </w:p>
    <w:p w14:paraId="42976986" w14:textId="77777777" w:rsidR="00CB0526" w:rsidRPr="00CB0526" w:rsidRDefault="00CB0526" w:rsidP="00CB0526">
      <w:pPr>
        <w:ind w:left="-1134"/>
        <w:jc w:val="both"/>
        <w:rPr>
          <w:lang w:val="fr-BE"/>
        </w:rPr>
      </w:pPr>
      <w:r w:rsidRPr="00CB0526">
        <w:rPr>
          <w:lang w:val="fr-BE"/>
        </w:rPr>
        <w:t>Au 1</w:t>
      </w:r>
      <w:r w:rsidRPr="00CB0526">
        <w:rPr>
          <w:vertAlign w:val="superscript"/>
          <w:lang w:val="fr-BE"/>
        </w:rPr>
        <w:t>er</w:t>
      </w:r>
      <w:r w:rsidRPr="00CB0526">
        <w:rPr>
          <w:lang w:val="fr-BE"/>
        </w:rPr>
        <w:t xml:space="preserve"> janvier 2025, le GPM-Guyane compte 44 salariés. Il collabore avec plusieurs fournisseurs et clients, et gère un volume important de factures émises et reçues.</w:t>
      </w:r>
    </w:p>
    <w:p w14:paraId="267E9648" w14:textId="77777777" w:rsidR="0025758E" w:rsidRPr="00DF16D6" w:rsidRDefault="0025758E" w:rsidP="0025758E">
      <w:pPr>
        <w:ind w:left="-1134"/>
        <w:jc w:val="both"/>
        <w:rPr>
          <w:lang w:val="fr-BE"/>
        </w:rPr>
      </w:pPr>
      <w:r w:rsidRPr="00DF16D6">
        <w:rPr>
          <w:lang w:val="fr-BE"/>
        </w:rPr>
        <w:t>En 2024, le port a franchi un seuil historique en dépassant pour la première fois le million de tonnes de marchandises traitées, atteignant 1,015 million de tonnes contre 932 000 tonnes en 2023.</w:t>
      </w:r>
    </w:p>
    <w:p w14:paraId="3CB1D20D" w14:textId="081DDEDD" w:rsidR="0025758E" w:rsidRPr="0025758E" w:rsidRDefault="0025758E" w:rsidP="0025758E">
      <w:pPr>
        <w:ind w:left="-1134"/>
        <w:jc w:val="both"/>
        <w:rPr>
          <w:lang w:val="fr-BE"/>
        </w:rPr>
      </w:pPr>
      <w:r w:rsidRPr="00DF16D6">
        <w:rPr>
          <w:lang w:val="fr-BE"/>
        </w:rPr>
        <w:t>Le GPM-Guyane occupe une position stratégique dans l’économie locale, assurant près de 99 % du fret régional. En 2021, le complexe industrialo-portuaire de la Guyane, incluant le GPM et 67 autres entreprises, représentait 1 180 emplois, soit environ 2 % de l’emploi salarié du territoire.</w:t>
      </w:r>
    </w:p>
    <w:p w14:paraId="4D2E85E4" w14:textId="77777777" w:rsidR="0025758E" w:rsidRDefault="0025758E" w:rsidP="0025758E">
      <w:pPr>
        <w:ind w:left="-1134"/>
        <w:jc w:val="both"/>
        <w:rPr>
          <w:lang w:val="fr-BE"/>
        </w:rPr>
      </w:pPr>
      <w:r w:rsidRPr="0025758E">
        <w:rPr>
          <w:lang w:val="fr-BE"/>
        </w:rPr>
        <w:t xml:space="preserve">Conformément à ses obligations réglementaires en tant qu’exploitant d’installations classées pour la protection de l’environnement (ICPE), le GPM-Guyane est soumis à l’obligation de réaliser et de tenir à jour une étude de dangers visant à prévenir les risques technologiques majeurs. </w:t>
      </w:r>
    </w:p>
    <w:p w14:paraId="64AF7B28" w14:textId="2BCBECA5" w:rsidR="00AA7022" w:rsidRPr="00AA7022" w:rsidRDefault="0025758E" w:rsidP="0025758E">
      <w:pPr>
        <w:ind w:left="-1134"/>
        <w:jc w:val="both"/>
        <w:rPr>
          <w:lang w:val="fr-BE"/>
        </w:rPr>
      </w:pPr>
      <w:r w:rsidRPr="0025758E">
        <w:rPr>
          <w:lang w:val="fr-BE"/>
        </w:rPr>
        <w:t>L’établissement est également concerné par un Plan de Prévention des Risques Technologiques (PPRT) applicable au périmètre portuaire</w:t>
      </w:r>
      <w:r w:rsidR="00657887">
        <w:rPr>
          <w:lang w:val="fr-BE"/>
        </w:rPr>
        <w:t>.</w:t>
      </w:r>
    </w:p>
    <w:p w14:paraId="34F09BD0" w14:textId="7A46E1CC" w:rsidR="0061130B" w:rsidRDefault="00573E9D" w:rsidP="0061130B">
      <w:pPr>
        <w:pStyle w:val="Titre2"/>
      </w:pPr>
      <w:r w:rsidRPr="000C7670">
        <w:t xml:space="preserve"> </w:t>
      </w:r>
      <w:bookmarkStart w:id="8" w:name="_Toc198731599"/>
      <w:r w:rsidR="0061130B" w:rsidRPr="000C7670">
        <w:t>Eléments liés au dossier</w:t>
      </w:r>
      <w:bookmarkEnd w:id="8"/>
      <w:r w:rsidR="0061130B" w:rsidRPr="000C7670">
        <w:t> </w:t>
      </w:r>
    </w:p>
    <w:p w14:paraId="531B5018" w14:textId="7969648E" w:rsidR="004C1A95" w:rsidRPr="004C1A95" w:rsidRDefault="004C1A95" w:rsidP="004C1A95">
      <w:pPr>
        <w:pStyle w:val="Titre3"/>
      </w:pPr>
      <w:bookmarkStart w:id="9" w:name="_Toc198731600"/>
      <w:r>
        <w:t>Contexte du marché</w:t>
      </w:r>
      <w:bookmarkEnd w:id="9"/>
      <w:r>
        <w:t xml:space="preserve"> </w:t>
      </w:r>
    </w:p>
    <w:p w14:paraId="6C76ABC3" w14:textId="3739DDCD" w:rsidR="004567BF" w:rsidRPr="004567BF" w:rsidRDefault="004567BF" w:rsidP="004567BF">
      <w:pPr>
        <w:ind w:left="-1134"/>
        <w:jc w:val="both"/>
        <w:rPr>
          <w:lang w:val="fr-BE"/>
        </w:rPr>
      </w:pPr>
      <w:r w:rsidRPr="004567BF">
        <w:rPr>
          <w:lang w:val="fr-BE"/>
        </w:rPr>
        <w:t xml:space="preserve">Le Grand Port Maritime de la Guyane </w:t>
      </w:r>
      <w:r>
        <w:rPr>
          <w:lang w:val="fr-BE"/>
        </w:rPr>
        <w:t xml:space="preserve">(GPM-Guyane) </w:t>
      </w:r>
      <w:r w:rsidRPr="004567BF">
        <w:rPr>
          <w:lang w:val="fr-BE"/>
        </w:rPr>
        <w:t>est exploitant d’un site industriel portuaire soumis à la réglementation des installations classées pour la protection de l’environnement (ICPE). Dans ce cadre, il est tenu d’élaborer et de maintenir à jour une étude de dangers conformément aux dispositions du Code de l’environnement (articles L.512-1 et R.512-9), ainsi qu’aux prescriptions fixées par les arrêtés préfectoraux applicables à ses installations.</w:t>
      </w:r>
    </w:p>
    <w:p w14:paraId="1FA852F3" w14:textId="77777777" w:rsidR="004567BF" w:rsidRPr="004567BF" w:rsidRDefault="004567BF" w:rsidP="004567BF">
      <w:pPr>
        <w:ind w:left="-1134"/>
        <w:jc w:val="both"/>
        <w:rPr>
          <w:lang w:val="fr-BE"/>
        </w:rPr>
      </w:pPr>
      <w:r w:rsidRPr="004567BF">
        <w:rPr>
          <w:lang w:val="fr-BE"/>
        </w:rPr>
        <w:t>L’étude de dangers constitue un outil central de gestion des risques majeurs, et fait l’objet d’un réexamen obligatoire tous les cinq ans, pour tenir compte :</w:t>
      </w:r>
    </w:p>
    <w:p w14:paraId="1782F88A" w14:textId="69361D79" w:rsidR="004567BF" w:rsidRPr="004567BF" w:rsidRDefault="004567BF" w:rsidP="001E2CBC">
      <w:pPr>
        <w:numPr>
          <w:ilvl w:val="0"/>
          <w:numId w:val="9"/>
        </w:numPr>
        <w:jc w:val="both"/>
        <w:rPr>
          <w:lang w:val="fr-BE"/>
        </w:rPr>
      </w:pPr>
      <w:r w:rsidRPr="004567BF">
        <w:rPr>
          <w:lang w:val="fr-BE"/>
        </w:rPr>
        <w:t>Des évolutions réglementaires et techniques ;</w:t>
      </w:r>
    </w:p>
    <w:p w14:paraId="16858BD2" w14:textId="4506A491" w:rsidR="004567BF" w:rsidRPr="004567BF" w:rsidRDefault="004567BF" w:rsidP="001E2CBC">
      <w:pPr>
        <w:numPr>
          <w:ilvl w:val="0"/>
          <w:numId w:val="9"/>
        </w:numPr>
        <w:jc w:val="both"/>
        <w:rPr>
          <w:lang w:val="fr-BE"/>
        </w:rPr>
      </w:pPr>
      <w:r w:rsidRPr="004567BF">
        <w:rPr>
          <w:lang w:val="fr-BE"/>
        </w:rPr>
        <w:t>Des modifications apportées aux installations et procédés ;</w:t>
      </w:r>
    </w:p>
    <w:p w14:paraId="1C51A7EC" w14:textId="108843E2" w:rsidR="004567BF" w:rsidRPr="004567BF" w:rsidRDefault="004567BF" w:rsidP="001E2CBC">
      <w:pPr>
        <w:numPr>
          <w:ilvl w:val="0"/>
          <w:numId w:val="9"/>
        </w:numPr>
        <w:jc w:val="both"/>
        <w:rPr>
          <w:lang w:val="fr-BE"/>
        </w:rPr>
      </w:pPr>
      <w:r w:rsidRPr="004567BF">
        <w:rPr>
          <w:lang w:val="fr-BE"/>
        </w:rPr>
        <w:t>Des retours d’expérience en matière d’accidents ou d’incidents ;</w:t>
      </w:r>
    </w:p>
    <w:p w14:paraId="03A3B7CB" w14:textId="77A534D0" w:rsidR="004567BF" w:rsidRPr="004567BF" w:rsidRDefault="004567BF" w:rsidP="001E2CBC">
      <w:pPr>
        <w:numPr>
          <w:ilvl w:val="0"/>
          <w:numId w:val="9"/>
        </w:numPr>
        <w:jc w:val="both"/>
        <w:rPr>
          <w:lang w:val="fr-BE"/>
        </w:rPr>
      </w:pPr>
      <w:r w:rsidRPr="004567BF">
        <w:rPr>
          <w:lang w:val="fr-BE"/>
        </w:rPr>
        <w:t>De l’évolution de l’environnement du site (urbanisation, effets domino, etc.).</w:t>
      </w:r>
    </w:p>
    <w:p w14:paraId="357D4496" w14:textId="4FDCD783" w:rsidR="0025758E" w:rsidRDefault="004567BF" w:rsidP="004567BF">
      <w:pPr>
        <w:ind w:left="-1134"/>
        <w:jc w:val="both"/>
        <w:rPr>
          <w:lang w:val="fr-BE"/>
        </w:rPr>
      </w:pPr>
      <w:r w:rsidRPr="004567BF">
        <w:rPr>
          <w:lang w:val="fr-BE"/>
        </w:rPr>
        <w:lastRenderedPageBreak/>
        <w:t>Dans ce contexte réglementaire et stratégique, le GPM-Guyane engage une nouvelle procédure de réexamen quinquennal de son étude de dangers. Cette démarche s’inscrit également dans une logique</w:t>
      </w:r>
      <w:r w:rsidR="00CB0526">
        <w:rPr>
          <w:lang w:val="fr-BE"/>
        </w:rPr>
        <w:t xml:space="preserve"> </w:t>
      </w:r>
      <w:r w:rsidRPr="004567BF">
        <w:rPr>
          <w:lang w:val="fr-BE"/>
        </w:rPr>
        <w:t>de modernisation continue du port et de renforcement de sa conformité environnementale, de sa sécurité d’exploitation, et de sa transparence vis-à-vis des autorités de l’État (notamment la DEAL).</w:t>
      </w:r>
    </w:p>
    <w:p w14:paraId="5D935FD6" w14:textId="24C7C8B0" w:rsidR="001133A7" w:rsidRPr="001133A7" w:rsidRDefault="001133A7" w:rsidP="004567BF">
      <w:pPr>
        <w:ind w:left="-1134"/>
        <w:jc w:val="both"/>
        <w:rPr>
          <w:highlight w:val="yellow"/>
          <w:lang w:val="fr-BE"/>
        </w:rPr>
      </w:pPr>
      <w:r w:rsidRPr="001133A7">
        <w:rPr>
          <w:highlight w:val="yellow"/>
          <w:lang w:val="fr-BE"/>
        </w:rPr>
        <w:t>Depuis la dernière EDD, les éléments suivants sont nouveaux :</w:t>
      </w:r>
    </w:p>
    <w:p w14:paraId="10B1ADF2" w14:textId="77777777" w:rsidR="001133A7" w:rsidRPr="001133A7" w:rsidRDefault="001133A7" w:rsidP="001133A7">
      <w:pPr>
        <w:pStyle w:val="Paragraphedeliste"/>
        <w:numPr>
          <w:ilvl w:val="0"/>
          <w:numId w:val="22"/>
        </w:numPr>
        <w:rPr>
          <w:highlight w:val="yellow"/>
        </w:rPr>
      </w:pPr>
      <w:r w:rsidRPr="001133A7">
        <w:rPr>
          <w:highlight w:val="yellow"/>
        </w:rPr>
        <w:t>La construction et la mise en exploitation du Poste de Contrôle Frontalier</w:t>
      </w:r>
    </w:p>
    <w:p w14:paraId="0B6AD916" w14:textId="77777777" w:rsidR="001133A7" w:rsidRPr="001133A7" w:rsidRDefault="001133A7" w:rsidP="001133A7">
      <w:pPr>
        <w:pStyle w:val="Paragraphedeliste"/>
        <w:numPr>
          <w:ilvl w:val="0"/>
          <w:numId w:val="22"/>
        </w:numPr>
        <w:rPr>
          <w:highlight w:val="yellow"/>
        </w:rPr>
      </w:pPr>
      <w:r w:rsidRPr="001133A7">
        <w:rPr>
          <w:highlight w:val="yellow"/>
        </w:rPr>
        <w:t>L’acquisition de grues portuaires</w:t>
      </w:r>
    </w:p>
    <w:p w14:paraId="1D16CF00" w14:textId="77777777" w:rsidR="001133A7" w:rsidRPr="001133A7" w:rsidRDefault="001133A7" w:rsidP="001133A7">
      <w:pPr>
        <w:pStyle w:val="Paragraphedeliste"/>
        <w:numPr>
          <w:ilvl w:val="0"/>
          <w:numId w:val="22"/>
        </w:numPr>
        <w:rPr>
          <w:highlight w:val="yellow"/>
        </w:rPr>
      </w:pPr>
      <w:r w:rsidRPr="001133A7">
        <w:rPr>
          <w:highlight w:val="yellow"/>
        </w:rPr>
        <w:t>La modification du tracé des pipes du quai pétrolier (travaux en cours)</w:t>
      </w:r>
    </w:p>
    <w:p w14:paraId="0F0FFAB6" w14:textId="77777777" w:rsidR="001133A7" w:rsidRPr="001133A7" w:rsidRDefault="001133A7" w:rsidP="001133A7">
      <w:pPr>
        <w:pStyle w:val="Paragraphedeliste"/>
        <w:numPr>
          <w:ilvl w:val="0"/>
          <w:numId w:val="22"/>
        </w:numPr>
        <w:rPr>
          <w:highlight w:val="yellow"/>
        </w:rPr>
      </w:pPr>
      <w:r w:rsidRPr="001133A7">
        <w:rPr>
          <w:highlight w:val="yellow"/>
        </w:rPr>
        <w:t>La géolocalisation des conteneurs (travaux en cours)</w:t>
      </w:r>
    </w:p>
    <w:p w14:paraId="5E5C6F64" w14:textId="77777777" w:rsidR="001133A7" w:rsidRPr="001133A7" w:rsidRDefault="001133A7" w:rsidP="004567BF">
      <w:pPr>
        <w:ind w:left="-1134"/>
        <w:jc w:val="both"/>
      </w:pPr>
    </w:p>
    <w:p w14:paraId="403576EA" w14:textId="1ED7D7BE" w:rsidR="00573E9D" w:rsidRPr="00573E9D" w:rsidRDefault="00CB0D22" w:rsidP="00573E9D">
      <w:pPr>
        <w:pStyle w:val="Titre3"/>
      </w:pPr>
      <w:bookmarkStart w:id="10" w:name="_Toc198731601"/>
      <w:r w:rsidRPr="00272557">
        <w:t>Allotissement</w:t>
      </w:r>
      <w:bookmarkEnd w:id="10"/>
    </w:p>
    <w:p w14:paraId="015841D0" w14:textId="19C4A673" w:rsidR="00573E9D" w:rsidRDefault="00573E9D" w:rsidP="00573E9D">
      <w:pPr>
        <w:ind w:left="-1134"/>
        <w:jc w:val="both"/>
      </w:pPr>
      <w:bookmarkStart w:id="11" w:name="_Toc162278779"/>
      <w:r w:rsidRPr="00573E9D">
        <w:t>Le présent marché n’est pas alloti</w:t>
      </w:r>
      <w:r w:rsidR="002657AF">
        <w:t>.</w:t>
      </w:r>
    </w:p>
    <w:p w14:paraId="3778B7C8" w14:textId="58229E60" w:rsidR="004567BF" w:rsidRPr="008979C6" w:rsidRDefault="0061130B" w:rsidP="004567BF">
      <w:pPr>
        <w:pStyle w:val="Titre3"/>
      </w:pPr>
      <w:bookmarkStart w:id="12" w:name="_Toc198731602"/>
      <w:r w:rsidRPr="00272557">
        <w:t>Objet d</w:t>
      </w:r>
      <w:bookmarkEnd w:id="11"/>
      <w:r w:rsidRPr="00272557">
        <w:t>u marché</w:t>
      </w:r>
      <w:bookmarkEnd w:id="12"/>
      <w:r w:rsidRPr="0025161C">
        <w:t> </w:t>
      </w:r>
    </w:p>
    <w:p w14:paraId="26F8C13C" w14:textId="77777777" w:rsidR="004567BF" w:rsidRPr="004567BF" w:rsidRDefault="004567BF" w:rsidP="004567BF">
      <w:pPr>
        <w:ind w:left="-1134"/>
        <w:rPr>
          <w:lang w:eastAsia="fr-FR"/>
        </w:rPr>
      </w:pPr>
      <w:bookmarkStart w:id="13" w:name="_Hlk198558246"/>
      <w:bookmarkStart w:id="14" w:name="_Hlk198626865"/>
      <w:r w:rsidRPr="004567BF">
        <w:rPr>
          <w:lang w:eastAsia="fr-FR"/>
        </w:rPr>
        <w:t>La mission porte sur la révision de l’étude de dangers qui fait l’objet d’un réexamen au moins tous les cinq ans et d’une mise à jour si nécessaire (article R.512-9 du code de l’environnement).</w:t>
      </w:r>
    </w:p>
    <w:p w14:paraId="3019DF35" w14:textId="77777777" w:rsidR="004567BF" w:rsidRPr="004567BF" w:rsidRDefault="004567BF" w:rsidP="004567BF">
      <w:pPr>
        <w:ind w:left="-1134"/>
        <w:rPr>
          <w:lang w:eastAsia="fr-FR"/>
        </w:rPr>
      </w:pPr>
      <w:r w:rsidRPr="004567BF">
        <w:rPr>
          <w:lang w:eastAsia="fr-FR"/>
        </w:rPr>
        <w:t>Les objectifs de l’examen quinquennal sont :</w:t>
      </w:r>
    </w:p>
    <w:p w14:paraId="6B94C7DF" w14:textId="50395F10" w:rsidR="004567BF" w:rsidRPr="004567BF" w:rsidRDefault="004567BF" w:rsidP="001E2CBC">
      <w:pPr>
        <w:pStyle w:val="Paragraphedeliste"/>
        <w:numPr>
          <w:ilvl w:val="0"/>
          <w:numId w:val="8"/>
        </w:numPr>
        <w:spacing w:line="360" w:lineRule="auto"/>
        <w:ind w:left="-284"/>
      </w:pPr>
      <w:r w:rsidRPr="004567BF">
        <w:t>De s’assurer que le site reste compatible avec son environnement compte tenu des mesures prises par l’exploitant et des mesures prises par les pouvoirs publics sur la base de l’EDD ;</w:t>
      </w:r>
    </w:p>
    <w:p w14:paraId="45C4AB20" w14:textId="4C90C86E" w:rsidR="004567BF" w:rsidRPr="004567BF" w:rsidRDefault="004567BF" w:rsidP="001E2CBC">
      <w:pPr>
        <w:pStyle w:val="Paragraphedeliste"/>
        <w:numPr>
          <w:ilvl w:val="0"/>
          <w:numId w:val="8"/>
        </w:numPr>
        <w:spacing w:line="360" w:lineRule="auto"/>
        <w:ind w:left="-284"/>
      </w:pPr>
      <w:r w:rsidRPr="004567BF">
        <w:t>D’identifier les améliorations possibles dans la maîtrise des risques technologiques.</w:t>
      </w:r>
    </w:p>
    <w:bookmarkEnd w:id="13"/>
    <w:p w14:paraId="06D19FF2" w14:textId="11005471" w:rsidR="004567BF" w:rsidRDefault="004567BF" w:rsidP="004567BF">
      <w:pPr>
        <w:ind w:left="-1134"/>
        <w:jc w:val="both"/>
        <w:rPr>
          <w:lang w:eastAsia="fr-FR"/>
        </w:rPr>
      </w:pPr>
      <w:r w:rsidRPr="004567BF">
        <w:rPr>
          <w:lang w:eastAsia="fr-FR"/>
        </w:rPr>
        <w:t>Le titulaire accompagne le GPM-Guyane dans la conduite de ce réexamen, en apportant son expertise technique, méthodologique et réglementaire, et en garantissant la conformité des livrables aux exigences applicables et aux attentes du service instructeur.</w:t>
      </w:r>
    </w:p>
    <w:p w14:paraId="332EA6EE" w14:textId="2135BBC7" w:rsidR="00223370" w:rsidRPr="000C01D8" w:rsidRDefault="00347C27" w:rsidP="000C01D8">
      <w:pPr>
        <w:pStyle w:val="Titre1"/>
        <w:spacing w:before="0" w:after="0"/>
      </w:pPr>
      <w:bookmarkStart w:id="15" w:name="_Toc197951266"/>
      <w:bookmarkStart w:id="16" w:name="_Toc198731603"/>
      <w:r w:rsidRPr="000C01D8">
        <w:t>DESCRIPTION DE LA MISSION</w:t>
      </w:r>
      <w:bookmarkEnd w:id="15"/>
      <w:bookmarkEnd w:id="16"/>
    </w:p>
    <w:p w14:paraId="32A81D48" w14:textId="6C41599F" w:rsidR="00223370" w:rsidRPr="00223370" w:rsidRDefault="00223370" w:rsidP="000C01D8">
      <w:pPr>
        <w:pStyle w:val="Titre2"/>
      </w:pPr>
      <w:bookmarkStart w:id="17" w:name="_Toc198731604"/>
      <w:r>
        <w:t>Détail de la mission</w:t>
      </w:r>
      <w:bookmarkEnd w:id="17"/>
      <w:r>
        <w:t xml:space="preserve"> </w:t>
      </w:r>
    </w:p>
    <w:p w14:paraId="1FC6C9AF" w14:textId="77777777" w:rsidR="00223370" w:rsidRPr="00223370" w:rsidRDefault="00223370" w:rsidP="00223370">
      <w:pPr>
        <w:ind w:left="-1134"/>
        <w:jc w:val="both"/>
        <w:rPr>
          <w:lang w:eastAsia="fr-FR"/>
        </w:rPr>
      </w:pPr>
      <w:r w:rsidRPr="00223370">
        <w:rPr>
          <w:lang w:eastAsia="fr-FR"/>
        </w:rPr>
        <w:t>La mission, objet du pr</w:t>
      </w:r>
      <w:r w:rsidRPr="00223370">
        <w:rPr>
          <w:rFonts w:hint="cs"/>
          <w:lang w:eastAsia="fr-FR"/>
        </w:rPr>
        <w:t>é</w:t>
      </w:r>
      <w:r w:rsidRPr="00223370">
        <w:rPr>
          <w:lang w:eastAsia="fr-FR"/>
        </w:rPr>
        <w:t>sent cahier des charges, porte sur la réalisation de l’examen quinquennal, qui doit être conforme au contenu de l’étude de dangers comme suit :</w:t>
      </w:r>
    </w:p>
    <w:p w14:paraId="28341485"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description de l’environnement et du voisinage ;</w:t>
      </w:r>
    </w:p>
    <w:p w14:paraId="7103F2E7"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description des installations et de leur fonctionnement ;</w:t>
      </w:r>
    </w:p>
    <w:p w14:paraId="3F8A77C9"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L’identification et caractérisation des potentiels de danger ;</w:t>
      </w:r>
    </w:p>
    <w:p w14:paraId="3E223B34" w14:textId="77777777" w:rsidR="00223370" w:rsidRPr="00223370" w:rsidRDefault="00223370" w:rsidP="000C01D8">
      <w:pPr>
        <w:pStyle w:val="Paragraphedeliste"/>
        <w:ind w:left="-284"/>
        <w:rPr>
          <w:rFonts w:eastAsiaTheme="minorHAnsi" w:cstheme="minorBidi"/>
          <w:szCs w:val="22"/>
        </w:rPr>
      </w:pPr>
      <w:r w:rsidRPr="00223370">
        <w:rPr>
          <w:rFonts w:eastAsiaTheme="minorHAnsi" w:cstheme="minorBidi"/>
          <w:szCs w:val="22"/>
        </w:rPr>
        <w:t>L’estimation des conséquences de la concrétisation des dangers ;</w:t>
      </w:r>
    </w:p>
    <w:p w14:paraId="424603EC"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réduction des potentiels de danger ;</w:t>
      </w:r>
    </w:p>
    <w:p w14:paraId="131139E5"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L’enseignements tirés du retour d’expérience (des accidents et incidents représentatifs) ;</w:t>
      </w:r>
    </w:p>
    <w:p w14:paraId="16E6D2C5"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L’analyse préliminaire des risques ;</w:t>
      </w:r>
    </w:p>
    <w:p w14:paraId="30309B78"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L’étude détaillée de réduction des risques ;</w:t>
      </w:r>
    </w:p>
    <w:p w14:paraId="53C92482"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quantification et hiérarchisation des différents scénarios en termes de gravité, de probabilité et de cinétique de développement en tenant compte de l’efficacité des mesures de prévention et de protection ;</w:t>
      </w:r>
    </w:p>
    <w:p w14:paraId="668A67DD"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La représentation cartographique ;</w:t>
      </w:r>
    </w:p>
    <w:p w14:paraId="66BF84EA" w14:textId="77777777" w:rsidR="00223370" w:rsidRPr="00223370" w:rsidRDefault="00223370" w:rsidP="001E2CBC">
      <w:pPr>
        <w:pStyle w:val="Paragraphedeliste"/>
        <w:numPr>
          <w:ilvl w:val="0"/>
          <w:numId w:val="11"/>
        </w:numPr>
        <w:spacing w:line="259" w:lineRule="auto"/>
        <w:ind w:left="-284"/>
        <w:rPr>
          <w:rFonts w:eastAsiaTheme="minorHAnsi" w:cstheme="minorBidi"/>
          <w:szCs w:val="22"/>
        </w:rPr>
      </w:pPr>
      <w:r w:rsidRPr="00223370">
        <w:rPr>
          <w:rFonts w:eastAsiaTheme="minorHAnsi" w:cstheme="minorBidi"/>
          <w:szCs w:val="22"/>
        </w:rPr>
        <w:t>Le résumé non technique de l’étude des dangers.</w:t>
      </w:r>
    </w:p>
    <w:p w14:paraId="5C5AF9F8" w14:textId="77777777" w:rsidR="00223370" w:rsidRPr="00223370" w:rsidRDefault="00223370" w:rsidP="00223370">
      <w:pPr>
        <w:ind w:left="-1134"/>
        <w:jc w:val="both"/>
        <w:rPr>
          <w:lang w:eastAsia="fr-FR"/>
        </w:rPr>
      </w:pPr>
      <w:r w:rsidRPr="00223370">
        <w:rPr>
          <w:lang w:eastAsia="fr-FR"/>
        </w:rPr>
        <w:t>Cet examen concerne l’ensemble des bâtiments du site, le terminal à conteneurs et le poste de contrôle frontalier.</w:t>
      </w:r>
    </w:p>
    <w:p w14:paraId="29348DB1" w14:textId="77777777" w:rsidR="00223370" w:rsidRPr="00223370" w:rsidRDefault="00223370" w:rsidP="00223370">
      <w:pPr>
        <w:ind w:left="-1134"/>
        <w:jc w:val="both"/>
        <w:rPr>
          <w:lang w:eastAsia="fr-FR"/>
        </w:rPr>
      </w:pPr>
      <w:r w:rsidRPr="00223370">
        <w:rPr>
          <w:lang w:eastAsia="fr-FR"/>
        </w:rPr>
        <w:lastRenderedPageBreak/>
        <w:t>Les phénomènes dangereux à prendre en compte ici sont ceux qui ont été identifiés dans les précédentes études de danger et retenus dans le PPRT.</w:t>
      </w:r>
    </w:p>
    <w:p w14:paraId="602C76AC" w14:textId="77777777" w:rsidR="00223370" w:rsidRPr="00223370" w:rsidRDefault="00223370" w:rsidP="00223370">
      <w:pPr>
        <w:ind w:left="-1134"/>
        <w:jc w:val="both"/>
        <w:rPr>
          <w:lang w:eastAsia="fr-FR"/>
        </w:rPr>
      </w:pPr>
      <w:r w:rsidRPr="00223370">
        <w:rPr>
          <w:lang w:eastAsia="fr-FR"/>
        </w:rPr>
        <w:t>La carte présentant le site portuaire est jointe en annexe.</w:t>
      </w:r>
    </w:p>
    <w:p w14:paraId="24D1873E" w14:textId="77777777" w:rsidR="00223370" w:rsidRPr="00351AD1" w:rsidRDefault="00223370" w:rsidP="000C01D8">
      <w:pPr>
        <w:pStyle w:val="Titre2"/>
      </w:pPr>
      <w:bookmarkStart w:id="18" w:name="_Toc197951267"/>
      <w:bookmarkStart w:id="19" w:name="_Toc198731605"/>
      <w:r w:rsidRPr="00351AD1">
        <w:t>Pilotage de la mission</w:t>
      </w:r>
      <w:bookmarkEnd w:id="18"/>
      <w:bookmarkEnd w:id="19"/>
    </w:p>
    <w:p w14:paraId="153E1870" w14:textId="7D7DB507" w:rsidR="00223370" w:rsidRDefault="00223370" w:rsidP="000C01D8">
      <w:pPr>
        <w:ind w:left="-1134"/>
        <w:jc w:val="both"/>
      </w:pPr>
      <w:r>
        <w:t xml:space="preserve">Du côté du GPM-Guyane, la mission </w:t>
      </w:r>
      <w:r w:rsidR="00CB0526">
        <w:t>est</w:t>
      </w:r>
      <w:r>
        <w:t xml:space="preserve"> pilotée par la responsable QHSE qui </w:t>
      </w:r>
      <w:r w:rsidR="00CB0526">
        <w:t>a la charge</w:t>
      </w:r>
      <w:r>
        <w:t xml:space="preserve"> d’impulser les orientations à donner, de déterminer les prestations nécessaires et le calendrier de réaliser, et d’évaluer l’état d’avancement de la mission en validant l’accomplissement des différents livrables.</w:t>
      </w:r>
    </w:p>
    <w:p w14:paraId="0A3C3C09" w14:textId="77777777" w:rsidR="00223370" w:rsidRPr="000C01D8" w:rsidRDefault="00223370" w:rsidP="000C01D8">
      <w:pPr>
        <w:ind w:left="-1134"/>
      </w:pPr>
      <w:r w:rsidRPr="000C01D8">
        <w:t>Des échanges par téléphone ou courriers électroniques peuvent être sollicités aussi souvent que nécessaire par les deux parties en présence.</w:t>
      </w:r>
    </w:p>
    <w:p w14:paraId="43D7D35A" w14:textId="77777777" w:rsidR="00223370" w:rsidRPr="00E27C8F" w:rsidRDefault="00223370" w:rsidP="000C01D8">
      <w:pPr>
        <w:pStyle w:val="Titre2"/>
      </w:pPr>
      <w:bookmarkStart w:id="20" w:name="_Toc197951268"/>
      <w:bookmarkStart w:id="21" w:name="_Toc198731606"/>
      <w:r w:rsidRPr="00E27C8F">
        <w:t xml:space="preserve">Contenu de la </w:t>
      </w:r>
      <w:r>
        <w:t>mission</w:t>
      </w:r>
      <w:bookmarkEnd w:id="20"/>
      <w:bookmarkEnd w:id="21"/>
    </w:p>
    <w:p w14:paraId="49D3F25F" w14:textId="77777777" w:rsidR="00223370" w:rsidRPr="000C01D8" w:rsidRDefault="00223370" w:rsidP="000C01D8">
      <w:pPr>
        <w:ind w:left="-1134"/>
        <w:jc w:val="both"/>
      </w:pPr>
      <w:r w:rsidRPr="000C01D8">
        <w:t>La prestation se décompose en deux phases :</w:t>
      </w:r>
    </w:p>
    <w:p w14:paraId="6305F5B6" w14:textId="25C4662E" w:rsidR="00223370" w:rsidRPr="000C01D8" w:rsidRDefault="00223370" w:rsidP="001E2CBC">
      <w:pPr>
        <w:pStyle w:val="Paragraphedeliste"/>
        <w:numPr>
          <w:ilvl w:val="0"/>
          <w:numId w:val="11"/>
        </w:numPr>
        <w:spacing w:line="259" w:lineRule="auto"/>
        <w:ind w:left="-142" w:hanging="425"/>
        <w:rPr>
          <w:rFonts w:eastAsiaTheme="minorHAnsi" w:cstheme="minorBidi"/>
          <w:szCs w:val="22"/>
          <w:lang w:eastAsia="en-US"/>
        </w:rPr>
      </w:pPr>
      <w:bookmarkStart w:id="22" w:name="_Hlk198628804"/>
      <w:r w:rsidRPr="000C01D8">
        <w:rPr>
          <w:rFonts w:eastAsiaTheme="minorHAnsi" w:cstheme="minorBidi"/>
          <w:szCs w:val="22"/>
          <w:lang w:eastAsia="en-US"/>
        </w:rPr>
        <w:t xml:space="preserve">Réaliser un bilan relatif aux installations portuaires. </w:t>
      </w:r>
      <w:bookmarkEnd w:id="22"/>
      <w:r w:rsidRPr="000C01D8">
        <w:rPr>
          <w:rFonts w:eastAsiaTheme="minorHAnsi" w:cstheme="minorBidi"/>
          <w:szCs w:val="22"/>
          <w:lang w:eastAsia="en-US"/>
        </w:rPr>
        <w:t>Pour ce faire, le prestataire d</w:t>
      </w:r>
      <w:r w:rsidR="00CB0526">
        <w:rPr>
          <w:rFonts w:eastAsiaTheme="minorHAnsi" w:cstheme="minorBidi"/>
          <w:szCs w:val="22"/>
          <w:lang w:eastAsia="en-US"/>
        </w:rPr>
        <w:t>oit</w:t>
      </w:r>
      <w:r w:rsidRPr="000C01D8">
        <w:rPr>
          <w:rFonts w:eastAsiaTheme="minorHAnsi" w:cstheme="minorBidi"/>
          <w:szCs w:val="22"/>
          <w:lang w:eastAsia="en-US"/>
        </w:rPr>
        <w:t xml:space="preserve"> passer en revue :</w:t>
      </w:r>
    </w:p>
    <w:p w14:paraId="76B020BA"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évolutions des référentiels de bonnes pratiques en matière de sécurité ;</w:t>
      </w:r>
    </w:p>
    <w:p w14:paraId="5DE48910"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nouvelles technologies disponibles en matière de mesures de maîtrise des risques ;</w:t>
      </w:r>
    </w:p>
    <w:p w14:paraId="236B10A4"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évolutions scientifiques et techniques concernant les substances et phénomènes dangereux ;</w:t>
      </w:r>
    </w:p>
    <w:p w14:paraId="5D6A37A5"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nouvelles réglementations mises en place et les arrêtés préfectoraux du site ;</w:t>
      </w:r>
    </w:p>
    <w:p w14:paraId="4EE5AD80"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écarts constatés par l’inspection des installations classées (inspections, arrêtés de mise en demeure…) ou à la suite des contrôles internes et l’efficacité des dispositions prises en réponse ;</w:t>
      </w:r>
    </w:p>
    <w:p w14:paraId="5C3DEB4E"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 retour d’expérience en matière de maintien de l’intégrité, dans le cadre du plan de modernisation des installations portuaires ;</w:t>
      </w:r>
    </w:p>
    <w:p w14:paraId="4E78E714"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modifications intervenues sur les installations et proc</w:t>
      </w:r>
      <w:r w:rsidRPr="000C01D8">
        <w:rPr>
          <w:rFonts w:eastAsiaTheme="minorHAnsi" w:cstheme="minorBidi" w:hint="cs"/>
          <w:szCs w:val="22"/>
          <w:lang w:eastAsia="en-US"/>
        </w:rPr>
        <w:t>é</w:t>
      </w:r>
      <w:r w:rsidRPr="000C01D8">
        <w:rPr>
          <w:rFonts w:eastAsiaTheme="minorHAnsi" w:cstheme="minorBidi"/>
          <w:szCs w:val="22"/>
          <w:lang w:eastAsia="en-US"/>
        </w:rPr>
        <w:t>d</w:t>
      </w:r>
      <w:r w:rsidRPr="000C01D8">
        <w:rPr>
          <w:rFonts w:eastAsiaTheme="minorHAnsi" w:cstheme="minorBidi" w:hint="cs"/>
          <w:szCs w:val="22"/>
          <w:lang w:eastAsia="en-US"/>
        </w:rPr>
        <w:t>é</w:t>
      </w:r>
      <w:r w:rsidRPr="000C01D8">
        <w:rPr>
          <w:rFonts w:eastAsiaTheme="minorHAnsi" w:cstheme="minorBidi"/>
          <w:szCs w:val="22"/>
          <w:lang w:eastAsia="en-US"/>
        </w:rPr>
        <w:t>s depuis la derni</w:t>
      </w:r>
      <w:r w:rsidRPr="000C01D8">
        <w:rPr>
          <w:rFonts w:eastAsiaTheme="minorHAnsi" w:cstheme="minorBidi" w:hint="cs"/>
          <w:szCs w:val="22"/>
          <w:lang w:eastAsia="en-US"/>
        </w:rPr>
        <w:t>è</w:t>
      </w:r>
      <w:r w:rsidRPr="000C01D8">
        <w:rPr>
          <w:rFonts w:eastAsiaTheme="minorHAnsi" w:cstheme="minorBidi"/>
          <w:szCs w:val="22"/>
          <w:lang w:eastAsia="en-US"/>
        </w:rPr>
        <w:t>re r</w:t>
      </w:r>
      <w:r w:rsidRPr="000C01D8">
        <w:rPr>
          <w:rFonts w:eastAsiaTheme="minorHAnsi" w:cstheme="minorBidi" w:hint="cs"/>
          <w:szCs w:val="22"/>
          <w:lang w:eastAsia="en-US"/>
        </w:rPr>
        <w:t>é</w:t>
      </w:r>
      <w:r w:rsidRPr="000C01D8">
        <w:rPr>
          <w:rFonts w:eastAsiaTheme="minorHAnsi" w:cstheme="minorBidi"/>
          <w:szCs w:val="22"/>
          <w:lang w:eastAsia="en-US"/>
        </w:rPr>
        <w:t>vision de l</w:t>
      </w:r>
      <w:r w:rsidRPr="000C01D8">
        <w:rPr>
          <w:rFonts w:eastAsiaTheme="minorHAnsi" w:cstheme="minorBidi" w:hint="cs"/>
          <w:szCs w:val="22"/>
          <w:lang w:eastAsia="en-US"/>
        </w:rPr>
        <w:t>’é</w:t>
      </w:r>
      <w:r w:rsidRPr="000C01D8">
        <w:rPr>
          <w:rFonts w:eastAsiaTheme="minorHAnsi" w:cstheme="minorBidi"/>
          <w:szCs w:val="22"/>
          <w:lang w:eastAsia="en-US"/>
        </w:rPr>
        <w:t>tude de dangers ayant un impact sur les sc</w:t>
      </w:r>
      <w:r w:rsidRPr="000C01D8">
        <w:rPr>
          <w:rFonts w:eastAsiaTheme="minorHAnsi" w:cstheme="minorBidi" w:hint="cs"/>
          <w:szCs w:val="22"/>
          <w:lang w:eastAsia="en-US"/>
        </w:rPr>
        <w:t>é</w:t>
      </w:r>
      <w:r w:rsidRPr="000C01D8">
        <w:rPr>
          <w:rFonts w:eastAsiaTheme="minorHAnsi" w:cstheme="minorBidi"/>
          <w:szCs w:val="22"/>
          <w:lang w:eastAsia="en-US"/>
        </w:rPr>
        <w:t>narios de l</w:t>
      </w:r>
      <w:r w:rsidRPr="000C01D8">
        <w:rPr>
          <w:rFonts w:eastAsiaTheme="minorHAnsi" w:cstheme="minorBidi" w:hint="cs"/>
          <w:szCs w:val="22"/>
          <w:lang w:eastAsia="en-US"/>
        </w:rPr>
        <w:t>’</w:t>
      </w:r>
      <w:r w:rsidRPr="000C01D8">
        <w:rPr>
          <w:rFonts w:eastAsiaTheme="minorHAnsi" w:cstheme="minorBidi"/>
          <w:szCs w:val="22"/>
          <w:lang w:eastAsia="en-US"/>
        </w:rPr>
        <w:t>EDD ;</w:t>
      </w:r>
    </w:p>
    <w:p w14:paraId="0F45B8A5"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d</w:t>
      </w:r>
      <w:r w:rsidRPr="000C01D8">
        <w:rPr>
          <w:rFonts w:eastAsiaTheme="minorHAnsi" w:cstheme="minorBidi" w:hint="cs"/>
          <w:szCs w:val="22"/>
          <w:lang w:eastAsia="en-US"/>
        </w:rPr>
        <w:t>é</w:t>
      </w:r>
      <w:r w:rsidRPr="000C01D8">
        <w:rPr>
          <w:rFonts w:eastAsiaTheme="minorHAnsi" w:cstheme="minorBidi"/>
          <w:szCs w:val="22"/>
          <w:lang w:eastAsia="en-US"/>
        </w:rPr>
        <w:t xml:space="preserve">faillances </w:t>
      </w:r>
      <w:r w:rsidRPr="000C01D8">
        <w:rPr>
          <w:rFonts w:eastAsiaTheme="minorHAnsi" w:cstheme="minorBidi" w:hint="cs"/>
          <w:szCs w:val="22"/>
          <w:lang w:eastAsia="en-US"/>
        </w:rPr>
        <w:t>é</w:t>
      </w:r>
      <w:r w:rsidRPr="000C01D8">
        <w:rPr>
          <w:rFonts w:eastAsiaTheme="minorHAnsi" w:cstheme="minorBidi"/>
          <w:szCs w:val="22"/>
          <w:lang w:eastAsia="en-US"/>
        </w:rPr>
        <w:t>ventuelles des mesures de maîtrise des risques, le retour d</w:t>
      </w:r>
      <w:r w:rsidRPr="000C01D8">
        <w:rPr>
          <w:rFonts w:eastAsiaTheme="minorHAnsi" w:cstheme="minorBidi" w:hint="cs"/>
          <w:szCs w:val="22"/>
          <w:lang w:eastAsia="en-US"/>
        </w:rPr>
        <w:t>’</w:t>
      </w:r>
      <w:r w:rsidRPr="000C01D8">
        <w:rPr>
          <w:rFonts w:eastAsiaTheme="minorHAnsi" w:cstheme="minorBidi"/>
          <w:szCs w:val="22"/>
          <w:lang w:eastAsia="en-US"/>
        </w:rPr>
        <w:t>exp</w:t>
      </w:r>
      <w:r w:rsidRPr="000C01D8">
        <w:rPr>
          <w:rFonts w:eastAsiaTheme="minorHAnsi" w:cstheme="minorBidi" w:hint="cs"/>
          <w:szCs w:val="22"/>
          <w:lang w:eastAsia="en-US"/>
        </w:rPr>
        <w:t>é</w:t>
      </w:r>
      <w:r w:rsidRPr="000C01D8">
        <w:rPr>
          <w:rFonts w:eastAsiaTheme="minorHAnsi" w:cstheme="minorBidi"/>
          <w:szCs w:val="22"/>
          <w:lang w:eastAsia="en-US"/>
        </w:rPr>
        <w:t>rience des incidents et accidents du GPM-Guyane, fond</w:t>
      </w:r>
      <w:r w:rsidRPr="000C01D8">
        <w:rPr>
          <w:rFonts w:eastAsiaTheme="minorHAnsi" w:cstheme="minorBidi" w:hint="cs"/>
          <w:szCs w:val="22"/>
          <w:lang w:eastAsia="en-US"/>
        </w:rPr>
        <w:t>é</w:t>
      </w:r>
      <w:r w:rsidRPr="000C01D8">
        <w:rPr>
          <w:rFonts w:eastAsiaTheme="minorHAnsi" w:cstheme="minorBidi"/>
          <w:szCs w:val="22"/>
          <w:lang w:eastAsia="en-US"/>
        </w:rPr>
        <w:t xml:space="preserve"> sur une analyse des signaux forts (accidents, incidents) mais </w:t>
      </w:r>
      <w:r w:rsidRPr="000C01D8">
        <w:rPr>
          <w:rFonts w:eastAsiaTheme="minorHAnsi" w:cstheme="minorBidi" w:hint="cs"/>
          <w:szCs w:val="22"/>
          <w:lang w:eastAsia="en-US"/>
        </w:rPr>
        <w:t>é</w:t>
      </w:r>
      <w:r w:rsidRPr="000C01D8">
        <w:rPr>
          <w:rFonts w:eastAsiaTheme="minorHAnsi" w:cstheme="minorBidi"/>
          <w:szCs w:val="22"/>
          <w:lang w:eastAsia="en-US"/>
        </w:rPr>
        <w:t>galement sur celui des signaux faibles (presque accidents et anomalies) ;</w:t>
      </w:r>
    </w:p>
    <w:p w14:paraId="00C94545"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Les retours d</w:t>
      </w:r>
      <w:r w:rsidRPr="000C01D8">
        <w:rPr>
          <w:rFonts w:eastAsiaTheme="minorHAnsi" w:cstheme="minorBidi" w:hint="cs"/>
          <w:szCs w:val="22"/>
          <w:lang w:eastAsia="en-US"/>
        </w:rPr>
        <w:t>’</w:t>
      </w:r>
      <w:r w:rsidRPr="000C01D8">
        <w:rPr>
          <w:rFonts w:eastAsiaTheme="minorHAnsi" w:cstheme="minorBidi"/>
          <w:szCs w:val="22"/>
          <w:lang w:eastAsia="en-US"/>
        </w:rPr>
        <w:t>exp</w:t>
      </w:r>
      <w:r w:rsidRPr="000C01D8">
        <w:rPr>
          <w:rFonts w:eastAsiaTheme="minorHAnsi" w:cstheme="minorBidi" w:hint="cs"/>
          <w:szCs w:val="22"/>
          <w:lang w:eastAsia="en-US"/>
        </w:rPr>
        <w:t>é</w:t>
      </w:r>
      <w:r w:rsidRPr="000C01D8">
        <w:rPr>
          <w:rFonts w:eastAsiaTheme="minorHAnsi" w:cstheme="minorBidi"/>
          <w:szCs w:val="22"/>
          <w:lang w:eastAsia="en-US"/>
        </w:rPr>
        <w:t>rience des exercices de mise en œuvre du plan d</w:t>
      </w:r>
      <w:r w:rsidRPr="000C01D8">
        <w:rPr>
          <w:rFonts w:eastAsiaTheme="minorHAnsi" w:cstheme="minorBidi" w:hint="cs"/>
          <w:szCs w:val="22"/>
          <w:lang w:eastAsia="en-US"/>
        </w:rPr>
        <w:t>’</w:t>
      </w:r>
      <w:r w:rsidRPr="000C01D8">
        <w:rPr>
          <w:rFonts w:eastAsiaTheme="minorHAnsi" w:cstheme="minorBidi"/>
          <w:szCs w:val="22"/>
          <w:lang w:eastAsia="en-US"/>
        </w:rPr>
        <w:t>op</w:t>
      </w:r>
      <w:r w:rsidRPr="000C01D8">
        <w:rPr>
          <w:rFonts w:eastAsiaTheme="minorHAnsi" w:cstheme="minorBidi" w:hint="cs"/>
          <w:szCs w:val="22"/>
          <w:lang w:eastAsia="en-US"/>
        </w:rPr>
        <w:t>é</w:t>
      </w:r>
      <w:r w:rsidRPr="000C01D8">
        <w:rPr>
          <w:rFonts w:eastAsiaTheme="minorHAnsi" w:cstheme="minorBidi"/>
          <w:szCs w:val="22"/>
          <w:lang w:eastAsia="en-US"/>
        </w:rPr>
        <w:t>rations internes (POI) ;</w:t>
      </w:r>
    </w:p>
    <w:p w14:paraId="44732BCD" w14:textId="77777777" w:rsidR="00223370" w:rsidRPr="000C01D8"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w:t>
      </w:r>
      <w:r w:rsidRPr="000C01D8">
        <w:rPr>
          <w:rFonts w:eastAsiaTheme="minorHAnsi" w:cstheme="minorBidi" w:hint="cs"/>
          <w:szCs w:val="22"/>
          <w:lang w:eastAsia="en-US"/>
        </w:rPr>
        <w:t>’é</w:t>
      </w:r>
      <w:r w:rsidRPr="000C01D8">
        <w:rPr>
          <w:rFonts w:eastAsiaTheme="minorHAnsi" w:cstheme="minorBidi"/>
          <w:szCs w:val="22"/>
          <w:lang w:eastAsia="en-US"/>
        </w:rPr>
        <w:t>volution des enjeux pr</w:t>
      </w:r>
      <w:r w:rsidRPr="000C01D8">
        <w:rPr>
          <w:rFonts w:eastAsiaTheme="minorHAnsi" w:cstheme="minorBidi" w:hint="cs"/>
          <w:szCs w:val="22"/>
          <w:lang w:eastAsia="en-US"/>
        </w:rPr>
        <w:t>é</w:t>
      </w:r>
      <w:r w:rsidRPr="000C01D8">
        <w:rPr>
          <w:rFonts w:eastAsiaTheme="minorHAnsi" w:cstheme="minorBidi"/>
          <w:szCs w:val="22"/>
          <w:lang w:eastAsia="en-US"/>
        </w:rPr>
        <w:t>sents autour du site (notamment urbanisation, effets domino entrants) ;</w:t>
      </w:r>
    </w:p>
    <w:p w14:paraId="1164391C" w14:textId="77777777" w:rsidR="00223370" w:rsidRDefault="00223370" w:rsidP="001E2CBC">
      <w:pPr>
        <w:pStyle w:val="Paragraphedeliste"/>
        <w:numPr>
          <w:ilvl w:val="1"/>
          <w:numId w:val="11"/>
        </w:numPr>
        <w:spacing w:line="259" w:lineRule="auto"/>
        <w:ind w:left="426"/>
        <w:rPr>
          <w:rFonts w:eastAsiaTheme="minorHAnsi" w:cstheme="minorBidi"/>
          <w:szCs w:val="22"/>
          <w:lang w:eastAsia="en-US"/>
        </w:rPr>
      </w:pPr>
      <w:r w:rsidRPr="000C01D8">
        <w:rPr>
          <w:rFonts w:eastAsiaTheme="minorHAnsi" w:cstheme="minorBidi"/>
          <w:szCs w:val="22"/>
          <w:lang w:eastAsia="en-US"/>
        </w:rPr>
        <w:t>L</w:t>
      </w:r>
      <w:r w:rsidRPr="000C01D8">
        <w:rPr>
          <w:rFonts w:eastAsiaTheme="minorHAnsi" w:cstheme="minorBidi" w:hint="cs"/>
          <w:szCs w:val="22"/>
          <w:lang w:eastAsia="en-US"/>
        </w:rPr>
        <w:t>’</w:t>
      </w:r>
      <w:r w:rsidRPr="000C01D8">
        <w:rPr>
          <w:rFonts w:eastAsiaTheme="minorHAnsi" w:cstheme="minorBidi"/>
          <w:szCs w:val="22"/>
          <w:lang w:eastAsia="en-US"/>
        </w:rPr>
        <w:t xml:space="preserve">analyse des risques au regard des </w:t>
      </w:r>
      <w:r w:rsidRPr="000C01D8">
        <w:rPr>
          <w:rFonts w:eastAsiaTheme="minorHAnsi" w:cstheme="minorBidi" w:hint="cs"/>
          <w:szCs w:val="22"/>
          <w:lang w:eastAsia="en-US"/>
        </w:rPr>
        <w:t>é</w:t>
      </w:r>
      <w:r w:rsidRPr="000C01D8">
        <w:rPr>
          <w:rFonts w:eastAsiaTheme="minorHAnsi" w:cstheme="minorBidi"/>
          <w:szCs w:val="22"/>
          <w:lang w:eastAsia="en-US"/>
        </w:rPr>
        <w:t>l</w:t>
      </w:r>
      <w:r w:rsidRPr="000C01D8">
        <w:rPr>
          <w:rFonts w:eastAsiaTheme="minorHAnsi" w:cstheme="minorBidi" w:hint="cs"/>
          <w:szCs w:val="22"/>
          <w:lang w:eastAsia="en-US"/>
        </w:rPr>
        <w:t>é</w:t>
      </w:r>
      <w:r w:rsidRPr="000C01D8">
        <w:rPr>
          <w:rFonts w:eastAsiaTheme="minorHAnsi" w:cstheme="minorBidi"/>
          <w:szCs w:val="22"/>
          <w:lang w:eastAsia="en-US"/>
        </w:rPr>
        <w:t>ments cit</w:t>
      </w:r>
      <w:r w:rsidRPr="000C01D8">
        <w:rPr>
          <w:rFonts w:eastAsiaTheme="minorHAnsi" w:cstheme="minorBidi" w:hint="cs"/>
          <w:szCs w:val="22"/>
          <w:lang w:eastAsia="en-US"/>
        </w:rPr>
        <w:t>é</w:t>
      </w:r>
      <w:r w:rsidRPr="000C01D8">
        <w:rPr>
          <w:rFonts w:eastAsiaTheme="minorHAnsi" w:cstheme="minorBidi"/>
          <w:szCs w:val="22"/>
          <w:lang w:eastAsia="en-US"/>
        </w:rPr>
        <w:t>s ci-dessus.</w:t>
      </w:r>
    </w:p>
    <w:p w14:paraId="7B498441" w14:textId="77777777" w:rsidR="00CB0526" w:rsidRPr="000C01D8" w:rsidRDefault="00CB0526" w:rsidP="00CB0526">
      <w:pPr>
        <w:pStyle w:val="Paragraphedeliste"/>
        <w:numPr>
          <w:ilvl w:val="0"/>
          <w:numId w:val="0"/>
        </w:numPr>
        <w:spacing w:line="259" w:lineRule="auto"/>
        <w:ind w:left="426"/>
        <w:rPr>
          <w:rFonts w:eastAsiaTheme="minorHAnsi" w:cstheme="minorBidi"/>
          <w:szCs w:val="22"/>
          <w:lang w:eastAsia="en-US"/>
        </w:rPr>
      </w:pPr>
    </w:p>
    <w:p w14:paraId="4CEF99BF" w14:textId="693548BD" w:rsidR="00223370" w:rsidRPr="000C01D8" w:rsidRDefault="00223370" w:rsidP="001E2CBC">
      <w:pPr>
        <w:pStyle w:val="Paragraphedeliste"/>
        <w:numPr>
          <w:ilvl w:val="0"/>
          <w:numId w:val="11"/>
        </w:numPr>
        <w:spacing w:before="240" w:line="259" w:lineRule="auto"/>
        <w:ind w:left="-142" w:hanging="425"/>
        <w:rPr>
          <w:rFonts w:eastAsiaTheme="minorHAnsi" w:cstheme="minorBidi"/>
          <w:szCs w:val="22"/>
          <w:lang w:eastAsia="en-US"/>
        </w:rPr>
      </w:pPr>
      <w:bookmarkStart w:id="23" w:name="_Hlk198628868"/>
      <w:r w:rsidRPr="000C01D8">
        <w:rPr>
          <w:rFonts w:eastAsiaTheme="minorHAnsi" w:cstheme="minorBidi"/>
          <w:szCs w:val="22"/>
          <w:lang w:eastAsia="en-US"/>
        </w:rPr>
        <w:t>Élaborer une notice de ce réexamen. Le prestataire d</w:t>
      </w:r>
      <w:r w:rsidR="00CB0526">
        <w:rPr>
          <w:rFonts w:eastAsiaTheme="minorHAnsi" w:cstheme="minorBidi"/>
          <w:szCs w:val="22"/>
          <w:lang w:eastAsia="en-US"/>
        </w:rPr>
        <w:t>oit</w:t>
      </w:r>
      <w:r w:rsidRPr="000C01D8">
        <w:rPr>
          <w:rFonts w:eastAsiaTheme="minorHAnsi" w:cstheme="minorBidi"/>
          <w:szCs w:val="22"/>
          <w:lang w:eastAsia="en-US"/>
        </w:rPr>
        <w:t xml:space="preserve"> formaliser le passage en revue de l’ensemble des critères énumérés ci-dessus sous la forme d’une notice, dans laquelle il conclut sur la n</w:t>
      </w:r>
      <w:r w:rsidRPr="000C01D8">
        <w:rPr>
          <w:rFonts w:eastAsiaTheme="minorHAnsi" w:cstheme="minorBidi" w:hint="cs"/>
          <w:szCs w:val="22"/>
          <w:lang w:eastAsia="en-US"/>
        </w:rPr>
        <w:t>é</w:t>
      </w:r>
      <w:r w:rsidRPr="000C01D8">
        <w:rPr>
          <w:rFonts w:eastAsiaTheme="minorHAnsi" w:cstheme="minorBidi"/>
          <w:szCs w:val="22"/>
          <w:lang w:eastAsia="en-US"/>
        </w:rPr>
        <w:t>cessit</w:t>
      </w:r>
      <w:r w:rsidRPr="000C01D8">
        <w:rPr>
          <w:rFonts w:eastAsiaTheme="minorHAnsi" w:cstheme="minorBidi" w:hint="cs"/>
          <w:szCs w:val="22"/>
          <w:lang w:eastAsia="en-US"/>
        </w:rPr>
        <w:t>é</w:t>
      </w:r>
      <w:r w:rsidRPr="000C01D8">
        <w:rPr>
          <w:rFonts w:eastAsiaTheme="minorHAnsi" w:cstheme="minorBidi"/>
          <w:szCs w:val="22"/>
          <w:lang w:eastAsia="en-US"/>
        </w:rPr>
        <w:t xml:space="preserve"> de r</w:t>
      </w:r>
      <w:r w:rsidRPr="000C01D8">
        <w:rPr>
          <w:rFonts w:eastAsiaTheme="minorHAnsi" w:cstheme="minorBidi" w:hint="cs"/>
          <w:szCs w:val="22"/>
          <w:lang w:eastAsia="en-US"/>
        </w:rPr>
        <w:t>é</w:t>
      </w:r>
      <w:r w:rsidRPr="000C01D8">
        <w:rPr>
          <w:rFonts w:eastAsiaTheme="minorHAnsi" w:cstheme="minorBidi"/>
          <w:szCs w:val="22"/>
          <w:lang w:eastAsia="en-US"/>
        </w:rPr>
        <w:t>viser l</w:t>
      </w:r>
      <w:r w:rsidRPr="000C01D8">
        <w:rPr>
          <w:rFonts w:eastAsiaTheme="minorHAnsi" w:cstheme="minorBidi" w:hint="cs"/>
          <w:szCs w:val="22"/>
          <w:lang w:eastAsia="en-US"/>
        </w:rPr>
        <w:t>’é</w:t>
      </w:r>
      <w:r w:rsidRPr="000C01D8">
        <w:rPr>
          <w:rFonts w:eastAsiaTheme="minorHAnsi" w:cstheme="minorBidi"/>
          <w:szCs w:val="22"/>
          <w:lang w:eastAsia="en-US"/>
        </w:rPr>
        <w:t xml:space="preserve">tude de dangers, de la mettre </w:t>
      </w:r>
      <w:r w:rsidRPr="000C01D8">
        <w:rPr>
          <w:rFonts w:eastAsiaTheme="minorHAnsi" w:cstheme="minorBidi" w:hint="cs"/>
          <w:szCs w:val="22"/>
          <w:lang w:eastAsia="en-US"/>
        </w:rPr>
        <w:t>à</w:t>
      </w:r>
      <w:r w:rsidRPr="000C01D8">
        <w:rPr>
          <w:rFonts w:eastAsiaTheme="minorHAnsi" w:cstheme="minorBidi"/>
          <w:szCs w:val="22"/>
          <w:lang w:eastAsia="en-US"/>
        </w:rPr>
        <w:t xml:space="preserve"> jour ou alors sur l</w:t>
      </w:r>
      <w:r w:rsidRPr="000C01D8">
        <w:rPr>
          <w:rFonts w:eastAsiaTheme="minorHAnsi" w:cstheme="minorBidi" w:hint="cs"/>
          <w:szCs w:val="22"/>
          <w:lang w:eastAsia="en-US"/>
        </w:rPr>
        <w:t>’</w:t>
      </w:r>
      <w:r w:rsidRPr="000C01D8">
        <w:rPr>
          <w:rFonts w:eastAsiaTheme="minorHAnsi" w:cstheme="minorBidi"/>
          <w:szCs w:val="22"/>
          <w:lang w:eastAsia="en-US"/>
        </w:rPr>
        <w:t>absence d</w:t>
      </w:r>
      <w:r w:rsidRPr="000C01D8">
        <w:rPr>
          <w:rFonts w:eastAsiaTheme="minorHAnsi" w:cstheme="minorBidi" w:hint="cs"/>
          <w:szCs w:val="22"/>
          <w:lang w:eastAsia="en-US"/>
        </w:rPr>
        <w:t>’é</w:t>
      </w:r>
      <w:r w:rsidRPr="000C01D8">
        <w:rPr>
          <w:rFonts w:eastAsiaTheme="minorHAnsi" w:cstheme="minorBidi"/>
          <w:szCs w:val="22"/>
          <w:lang w:eastAsia="en-US"/>
        </w:rPr>
        <w:t>l</w:t>
      </w:r>
      <w:r w:rsidRPr="000C01D8">
        <w:rPr>
          <w:rFonts w:eastAsiaTheme="minorHAnsi" w:cstheme="minorBidi" w:hint="cs"/>
          <w:szCs w:val="22"/>
          <w:lang w:eastAsia="en-US"/>
        </w:rPr>
        <w:t>é</w:t>
      </w:r>
      <w:r w:rsidRPr="000C01D8">
        <w:rPr>
          <w:rFonts w:eastAsiaTheme="minorHAnsi" w:cstheme="minorBidi"/>
          <w:szCs w:val="22"/>
          <w:lang w:eastAsia="en-US"/>
        </w:rPr>
        <w:t xml:space="preserve">ments de nature </w:t>
      </w:r>
      <w:r w:rsidRPr="000C01D8">
        <w:rPr>
          <w:rFonts w:eastAsiaTheme="minorHAnsi" w:cstheme="minorBidi" w:hint="cs"/>
          <w:szCs w:val="22"/>
          <w:lang w:eastAsia="en-US"/>
        </w:rPr>
        <w:t>à</w:t>
      </w:r>
      <w:r w:rsidRPr="000C01D8">
        <w:rPr>
          <w:rFonts w:eastAsiaTheme="minorHAnsi" w:cstheme="minorBidi"/>
          <w:szCs w:val="22"/>
          <w:lang w:eastAsia="en-US"/>
        </w:rPr>
        <w:t xml:space="preserve"> remettre en cause le contenu de la pr</w:t>
      </w:r>
      <w:r w:rsidRPr="000C01D8">
        <w:rPr>
          <w:rFonts w:eastAsiaTheme="minorHAnsi" w:cstheme="minorBidi" w:hint="cs"/>
          <w:szCs w:val="22"/>
          <w:lang w:eastAsia="en-US"/>
        </w:rPr>
        <w:t>é</w:t>
      </w:r>
      <w:r w:rsidRPr="000C01D8">
        <w:rPr>
          <w:rFonts w:eastAsiaTheme="minorHAnsi" w:cstheme="minorBidi"/>
          <w:szCs w:val="22"/>
          <w:lang w:eastAsia="en-US"/>
        </w:rPr>
        <w:t>c</w:t>
      </w:r>
      <w:r w:rsidRPr="000C01D8">
        <w:rPr>
          <w:rFonts w:eastAsiaTheme="minorHAnsi" w:cstheme="minorBidi" w:hint="cs"/>
          <w:szCs w:val="22"/>
          <w:lang w:eastAsia="en-US"/>
        </w:rPr>
        <w:t>é</w:t>
      </w:r>
      <w:r w:rsidRPr="000C01D8">
        <w:rPr>
          <w:rFonts w:eastAsiaTheme="minorHAnsi" w:cstheme="minorBidi"/>
          <w:szCs w:val="22"/>
          <w:lang w:eastAsia="en-US"/>
        </w:rPr>
        <w:t xml:space="preserve">dente version. Cette notice </w:t>
      </w:r>
      <w:r w:rsidR="00CB0526">
        <w:rPr>
          <w:rFonts w:eastAsiaTheme="minorHAnsi" w:cstheme="minorBidi"/>
          <w:szCs w:val="22"/>
          <w:lang w:eastAsia="en-US"/>
        </w:rPr>
        <w:t>est</w:t>
      </w:r>
      <w:r w:rsidRPr="000C01D8">
        <w:rPr>
          <w:rFonts w:eastAsiaTheme="minorHAnsi" w:cstheme="minorBidi"/>
          <w:szCs w:val="22"/>
          <w:lang w:eastAsia="en-US"/>
        </w:rPr>
        <w:t xml:space="preserve"> adress</w:t>
      </w:r>
      <w:r w:rsidRPr="000C01D8">
        <w:rPr>
          <w:rFonts w:eastAsiaTheme="minorHAnsi" w:cstheme="minorBidi" w:hint="cs"/>
          <w:szCs w:val="22"/>
          <w:lang w:eastAsia="en-US"/>
        </w:rPr>
        <w:t>é</w:t>
      </w:r>
      <w:r w:rsidRPr="000C01D8">
        <w:rPr>
          <w:rFonts w:eastAsiaTheme="minorHAnsi" w:cstheme="minorBidi"/>
          <w:szCs w:val="22"/>
          <w:lang w:eastAsia="en-US"/>
        </w:rPr>
        <w:t>e au service instructeur (DEAL) qui procèdera ensuite à son analyse.</w:t>
      </w:r>
    </w:p>
    <w:p w14:paraId="1EEA2588" w14:textId="77777777" w:rsidR="00223370" w:rsidRDefault="00223370" w:rsidP="00391A7C">
      <w:pPr>
        <w:pStyle w:val="Titre2"/>
      </w:pPr>
      <w:bookmarkStart w:id="24" w:name="_Toc197951269"/>
      <w:bookmarkStart w:id="25" w:name="_Toc198731607"/>
      <w:bookmarkEnd w:id="23"/>
      <w:r>
        <w:t>Méthodologie et animation de la mission</w:t>
      </w:r>
      <w:bookmarkEnd w:id="24"/>
      <w:bookmarkEnd w:id="25"/>
    </w:p>
    <w:p w14:paraId="17AE9086" w14:textId="77777777" w:rsidR="00223370" w:rsidRPr="00391A7C" w:rsidRDefault="00223370" w:rsidP="00391A7C">
      <w:pPr>
        <w:ind w:left="-1134"/>
        <w:jc w:val="both"/>
      </w:pPr>
      <w:r w:rsidRPr="00391A7C">
        <w:t>L</w:t>
      </w:r>
      <w:r w:rsidRPr="00391A7C">
        <w:rPr>
          <w:rFonts w:hint="cs"/>
        </w:rPr>
        <w:t>’é</w:t>
      </w:r>
      <w:r w:rsidRPr="00391A7C">
        <w:t>tude de dangers s</w:t>
      </w:r>
      <w:r w:rsidRPr="00391A7C">
        <w:rPr>
          <w:rFonts w:hint="cs"/>
        </w:rPr>
        <w:t>’</w:t>
      </w:r>
      <w:r w:rsidRPr="00391A7C">
        <w:t>articule autour du recensement des ph</w:t>
      </w:r>
      <w:r w:rsidRPr="00391A7C">
        <w:rPr>
          <w:rFonts w:hint="cs"/>
        </w:rPr>
        <w:t>é</w:t>
      </w:r>
      <w:r w:rsidRPr="00391A7C">
        <w:t>nom</w:t>
      </w:r>
      <w:r w:rsidRPr="00391A7C">
        <w:rPr>
          <w:rFonts w:hint="cs"/>
        </w:rPr>
        <w:t>è</w:t>
      </w:r>
      <w:r w:rsidRPr="00391A7C">
        <w:t>nes dangereux possibles, de l</w:t>
      </w:r>
      <w:r w:rsidRPr="00391A7C">
        <w:rPr>
          <w:rFonts w:hint="cs"/>
        </w:rPr>
        <w:t>’é</w:t>
      </w:r>
      <w:r w:rsidRPr="00391A7C">
        <w:t>valuation de leurs cons</w:t>
      </w:r>
      <w:r w:rsidRPr="00391A7C">
        <w:rPr>
          <w:rFonts w:hint="cs"/>
        </w:rPr>
        <w:t>é</w:t>
      </w:r>
      <w:r w:rsidRPr="00391A7C">
        <w:t>quences, de leurs probabilit</w:t>
      </w:r>
      <w:r w:rsidRPr="00391A7C">
        <w:rPr>
          <w:rFonts w:hint="cs"/>
        </w:rPr>
        <w:t>é</w:t>
      </w:r>
      <w:r w:rsidRPr="00391A7C">
        <w:t>s d</w:t>
      </w:r>
      <w:r w:rsidRPr="00391A7C">
        <w:rPr>
          <w:rFonts w:hint="cs"/>
        </w:rPr>
        <w:t>’</w:t>
      </w:r>
      <w:r w:rsidRPr="00391A7C">
        <w:t>occurrence, de leurs cin</w:t>
      </w:r>
      <w:r w:rsidRPr="00391A7C">
        <w:rPr>
          <w:rFonts w:hint="cs"/>
        </w:rPr>
        <w:t>é</w:t>
      </w:r>
      <w:r w:rsidRPr="00391A7C">
        <w:t>tiques ainsi que de leurs pr</w:t>
      </w:r>
      <w:r w:rsidRPr="00391A7C">
        <w:rPr>
          <w:rFonts w:hint="cs"/>
        </w:rPr>
        <w:t>é</w:t>
      </w:r>
      <w:r w:rsidRPr="00391A7C">
        <w:t>ventions et des moyens de secours.</w:t>
      </w:r>
    </w:p>
    <w:p w14:paraId="1EEB2E69" w14:textId="77777777" w:rsidR="00223370" w:rsidRPr="00391A7C" w:rsidRDefault="00223370" w:rsidP="00391A7C">
      <w:pPr>
        <w:ind w:left="-1134"/>
        <w:jc w:val="both"/>
      </w:pPr>
      <w:r w:rsidRPr="00391A7C">
        <w:lastRenderedPageBreak/>
        <w:t>La démarche du réexamen quinquennal consiste en une mise à jour de l’identification des dangers, des enjeux vulnérables et des conséquences éventuelles d’accidents. L’ajout systématique de mesures de prévention et/ou de protection doit permettre de diminuer le niveau de risque, autant que technologiquement r</w:t>
      </w:r>
      <w:r w:rsidRPr="00391A7C">
        <w:rPr>
          <w:rFonts w:hint="cs"/>
        </w:rPr>
        <w:t>é</w:t>
      </w:r>
      <w:r w:rsidRPr="00391A7C">
        <w:t xml:space="preserve">alisable et </w:t>
      </w:r>
      <w:r w:rsidRPr="00391A7C">
        <w:rPr>
          <w:rFonts w:hint="cs"/>
        </w:rPr>
        <w:t>é</w:t>
      </w:r>
      <w:r w:rsidRPr="00391A7C">
        <w:t>conomiquement acceptable.</w:t>
      </w:r>
    </w:p>
    <w:p w14:paraId="3F6041CB" w14:textId="77777777" w:rsidR="00223370" w:rsidRPr="00391A7C" w:rsidRDefault="00223370" w:rsidP="00391A7C">
      <w:pPr>
        <w:ind w:left="-1134"/>
        <w:jc w:val="both"/>
      </w:pPr>
      <w:r w:rsidRPr="00391A7C">
        <w:t>La m</w:t>
      </w:r>
      <w:r w:rsidRPr="00391A7C">
        <w:rPr>
          <w:rFonts w:hint="cs"/>
        </w:rPr>
        <w:t>é</w:t>
      </w:r>
      <w:r w:rsidRPr="00391A7C">
        <w:t>thodologie adopt</w:t>
      </w:r>
      <w:r w:rsidRPr="00391A7C">
        <w:rPr>
          <w:rFonts w:hint="cs"/>
        </w:rPr>
        <w:t>é</w:t>
      </w:r>
      <w:r w:rsidRPr="00391A7C">
        <w:t>e pour l</w:t>
      </w:r>
      <w:r w:rsidRPr="00391A7C">
        <w:rPr>
          <w:rFonts w:hint="cs"/>
        </w:rPr>
        <w:t>’</w:t>
      </w:r>
      <w:r w:rsidRPr="00391A7C">
        <w:t>analyse des risques est la suivante :</w:t>
      </w:r>
    </w:p>
    <w:p w14:paraId="6AC8E5CE" w14:textId="77777777" w:rsidR="00223370" w:rsidRPr="00391A7C" w:rsidRDefault="00223370" w:rsidP="001E2CBC">
      <w:pPr>
        <w:pStyle w:val="Paragraphedeliste"/>
        <w:numPr>
          <w:ilvl w:val="0"/>
          <w:numId w:val="11"/>
        </w:numPr>
        <w:spacing w:line="259" w:lineRule="auto"/>
        <w:ind w:left="-142" w:hanging="567"/>
        <w:rPr>
          <w:rFonts w:eastAsiaTheme="minorHAnsi" w:cstheme="minorBidi"/>
          <w:szCs w:val="22"/>
          <w:lang w:eastAsia="en-US"/>
        </w:rPr>
      </w:pPr>
      <w:r w:rsidRPr="00391A7C">
        <w:rPr>
          <w:rFonts w:eastAsiaTheme="minorHAnsi" w:cstheme="minorBidi"/>
          <w:szCs w:val="22"/>
          <w:lang w:eastAsia="en-US"/>
        </w:rPr>
        <w:t>Analyse pr</w:t>
      </w:r>
      <w:r w:rsidRPr="00391A7C">
        <w:rPr>
          <w:rFonts w:eastAsiaTheme="minorHAnsi" w:cstheme="minorBidi" w:hint="cs"/>
          <w:szCs w:val="22"/>
          <w:lang w:eastAsia="en-US"/>
        </w:rPr>
        <w:t>é</w:t>
      </w:r>
      <w:r w:rsidRPr="00391A7C">
        <w:rPr>
          <w:rFonts w:eastAsiaTheme="minorHAnsi" w:cstheme="minorBidi"/>
          <w:szCs w:val="22"/>
          <w:lang w:eastAsia="en-US"/>
        </w:rPr>
        <w:t>liminaire des risques : caract</w:t>
      </w:r>
      <w:r w:rsidRPr="00391A7C">
        <w:rPr>
          <w:rFonts w:eastAsiaTheme="minorHAnsi" w:cstheme="minorBidi" w:hint="cs"/>
          <w:szCs w:val="22"/>
          <w:lang w:eastAsia="en-US"/>
        </w:rPr>
        <w:t>é</w:t>
      </w:r>
      <w:r w:rsidRPr="00391A7C">
        <w:rPr>
          <w:rFonts w:eastAsiaTheme="minorHAnsi" w:cstheme="minorBidi"/>
          <w:szCs w:val="22"/>
          <w:lang w:eastAsia="en-US"/>
        </w:rPr>
        <w:t>risation des potentiels de dangers du site et identification des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susceptibles d</w:t>
      </w:r>
      <w:r w:rsidRPr="00391A7C">
        <w:rPr>
          <w:rFonts w:eastAsiaTheme="minorHAnsi" w:cstheme="minorBidi" w:hint="cs"/>
          <w:szCs w:val="22"/>
          <w:lang w:eastAsia="en-US"/>
        </w:rPr>
        <w:t>’</w:t>
      </w:r>
      <w:r w:rsidRPr="00391A7C">
        <w:rPr>
          <w:rFonts w:eastAsiaTheme="minorHAnsi" w:cstheme="minorBidi"/>
          <w:szCs w:val="22"/>
          <w:lang w:eastAsia="en-US"/>
        </w:rPr>
        <w:t>entra</w:t>
      </w:r>
      <w:r w:rsidRPr="00391A7C">
        <w:rPr>
          <w:rFonts w:eastAsiaTheme="minorHAnsi" w:cstheme="minorBidi" w:hint="cs"/>
          <w:szCs w:val="22"/>
          <w:lang w:eastAsia="en-US"/>
        </w:rPr>
        <w:t>î</w:t>
      </w:r>
      <w:r w:rsidRPr="00391A7C">
        <w:rPr>
          <w:rFonts w:eastAsiaTheme="minorHAnsi" w:cstheme="minorBidi"/>
          <w:szCs w:val="22"/>
          <w:lang w:eastAsia="en-US"/>
        </w:rPr>
        <w:t xml:space="preserve">ner des effets dangereux </w:t>
      </w:r>
      <w:r w:rsidRPr="00391A7C">
        <w:rPr>
          <w:rFonts w:eastAsiaTheme="minorHAnsi" w:cstheme="minorBidi" w:hint="cs"/>
          <w:szCs w:val="22"/>
          <w:lang w:eastAsia="en-US"/>
        </w:rPr>
        <w:t>à</w:t>
      </w:r>
      <w:r w:rsidRPr="00391A7C">
        <w:rPr>
          <w:rFonts w:eastAsiaTheme="minorHAnsi" w:cstheme="minorBidi"/>
          <w:szCs w:val="22"/>
          <w:lang w:eastAsia="en-US"/>
        </w:rPr>
        <w:t xml:space="preserve"> l</w:t>
      </w:r>
      <w:r w:rsidRPr="00391A7C">
        <w:rPr>
          <w:rFonts w:eastAsiaTheme="minorHAnsi" w:cstheme="minorBidi" w:hint="cs"/>
          <w:szCs w:val="22"/>
          <w:lang w:eastAsia="en-US"/>
        </w:rPr>
        <w:t>’</w:t>
      </w:r>
      <w:r w:rsidRPr="00391A7C">
        <w:rPr>
          <w:rFonts w:eastAsiaTheme="minorHAnsi" w:cstheme="minorBidi"/>
          <w:szCs w:val="22"/>
          <w:lang w:eastAsia="en-US"/>
        </w:rPr>
        <w:t>ext</w:t>
      </w:r>
      <w:r w:rsidRPr="00391A7C">
        <w:rPr>
          <w:rFonts w:eastAsiaTheme="minorHAnsi" w:cstheme="minorBidi" w:hint="cs"/>
          <w:szCs w:val="22"/>
          <w:lang w:eastAsia="en-US"/>
        </w:rPr>
        <w:t>é</w:t>
      </w:r>
      <w:r w:rsidRPr="00391A7C">
        <w:rPr>
          <w:rFonts w:eastAsiaTheme="minorHAnsi" w:cstheme="minorBidi"/>
          <w:szCs w:val="22"/>
          <w:lang w:eastAsia="en-US"/>
        </w:rPr>
        <w:t>rieur des limites de propri</w:t>
      </w:r>
      <w:r w:rsidRPr="00391A7C">
        <w:rPr>
          <w:rFonts w:eastAsiaTheme="minorHAnsi" w:cstheme="minorBidi" w:hint="cs"/>
          <w:szCs w:val="22"/>
          <w:lang w:eastAsia="en-US"/>
        </w:rPr>
        <w:t>é</w:t>
      </w:r>
      <w:r w:rsidRPr="00391A7C">
        <w:rPr>
          <w:rFonts w:eastAsiaTheme="minorHAnsi" w:cstheme="minorBidi"/>
          <w:szCs w:val="22"/>
          <w:lang w:eastAsia="en-US"/>
        </w:rPr>
        <w:t>t</w:t>
      </w:r>
      <w:r w:rsidRPr="00391A7C">
        <w:rPr>
          <w:rFonts w:eastAsiaTheme="minorHAnsi" w:cstheme="minorBidi" w:hint="cs"/>
          <w:szCs w:val="22"/>
          <w:lang w:eastAsia="en-US"/>
        </w:rPr>
        <w:t>é</w:t>
      </w:r>
      <w:r w:rsidRPr="00391A7C">
        <w:rPr>
          <w:rFonts w:eastAsiaTheme="minorHAnsi" w:cstheme="minorBidi"/>
          <w:szCs w:val="22"/>
          <w:lang w:eastAsia="en-US"/>
        </w:rPr>
        <w:t xml:space="preserve"> du site (=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w:t>
      </w:r>
    </w:p>
    <w:p w14:paraId="3825009B" w14:textId="77777777" w:rsidR="00223370" w:rsidRPr="00391A7C" w:rsidRDefault="00223370" w:rsidP="001E2CBC">
      <w:pPr>
        <w:pStyle w:val="Paragraphedeliste"/>
        <w:numPr>
          <w:ilvl w:val="0"/>
          <w:numId w:val="11"/>
        </w:numPr>
        <w:spacing w:line="259" w:lineRule="auto"/>
        <w:ind w:left="-142" w:hanging="567"/>
        <w:rPr>
          <w:rFonts w:eastAsiaTheme="minorHAnsi" w:cstheme="minorBidi"/>
          <w:szCs w:val="22"/>
          <w:lang w:eastAsia="en-US"/>
        </w:rPr>
      </w:pPr>
      <w:r w:rsidRPr="00391A7C">
        <w:rPr>
          <w:rFonts w:eastAsiaTheme="minorHAnsi" w:cstheme="minorBidi"/>
          <w:szCs w:val="22"/>
          <w:lang w:eastAsia="en-US"/>
        </w:rPr>
        <w:t>Analyse d</w:t>
      </w:r>
      <w:r w:rsidRPr="00391A7C">
        <w:rPr>
          <w:rFonts w:eastAsiaTheme="minorHAnsi" w:cstheme="minorBidi" w:hint="cs"/>
          <w:szCs w:val="22"/>
          <w:lang w:eastAsia="en-US"/>
        </w:rPr>
        <w:t>é</w:t>
      </w:r>
      <w:r w:rsidRPr="00391A7C">
        <w:rPr>
          <w:rFonts w:eastAsiaTheme="minorHAnsi" w:cstheme="minorBidi"/>
          <w:szCs w:val="22"/>
          <w:lang w:eastAsia="en-US"/>
        </w:rPr>
        <w:t>taill</w:t>
      </w:r>
      <w:r w:rsidRPr="00391A7C">
        <w:rPr>
          <w:rFonts w:eastAsiaTheme="minorHAnsi" w:cstheme="minorBidi" w:hint="cs"/>
          <w:szCs w:val="22"/>
          <w:lang w:eastAsia="en-US"/>
        </w:rPr>
        <w:t>é</w:t>
      </w:r>
      <w:r w:rsidRPr="00391A7C">
        <w:rPr>
          <w:rFonts w:eastAsiaTheme="minorHAnsi" w:cstheme="minorBidi"/>
          <w:szCs w:val="22"/>
          <w:lang w:eastAsia="en-US"/>
        </w:rPr>
        <w:t>e des risques : conform</w:t>
      </w:r>
      <w:r w:rsidRPr="00391A7C">
        <w:rPr>
          <w:rFonts w:eastAsiaTheme="minorHAnsi" w:cstheme="minorBidi" w:hint="cs"/>
          <w:szCs w:val="22"/>
          <w:lang w:eastAsia="en-US"/>
        </w:rPr>
        <w:t>é</w:t>
      </w:r>
      <w:r w:rsidRPr="00391A7C">
        <w:rPr>
          <w:rFonts w:eastAsiaTheme="minorHAnsi" w:cstheme="minorBidi"/>
          <w:szCs w:val="22"/>
          <w:lang w:eastAsia="en-US"/>
        </w:rPr>
        <w:t>ment au principe de proportionnalit</w:t>
      </w:r>
      <w:r w:rsidRPr="00391A7C">
        <w:rPr>
          <w:rFonts w:eastAsiaTheme="minorHAnsi" w:cstheme="minorBidi" w:hint="cs"/>
          <w:szCs w:val="22"/>
          <w:lang w:eastAsia="en-US"/>
        </w:rPr>
        <w:t>é</w:t>
      </w:r>
      <w:r w:rsidRPr="00391A7C">
        <w:rPr>
          <w:rFonts w:eastAsiaTheme="minorHAnsi" w:cstheme="minorBidi"/>
          <w:szCs w:val="22"/>
          <w:lang w:eastAsia="en-US"/>
        </w:rPr>
        <w:t>, une analyse d</w:t>
      </w:r>
      <w:r w:rsidRPr="00391A7C">
        <w:rPr>
          <w:rFonts w:eastAsiaTheme="minorHAnsi" w:cstheme="minorBidi" w:hint="cs"/>
          <w:szCs w:val="22"/>
          <w:lang w:eastAsia="en-US"/>
        </w:rPr>
        <w:t>é</w:t>
      </w:r>
      <w:r w:rsidRPr="00391A7C">
        <w:rPr>
          <w:rFonts w:eastAsiaTheme="minorHAnsi" w:cstheme="minorBidi"/>
          <w:szCs w:val="22"/>
          <w:lang w:eastAsia="en-US"/>
        </w:rPr>
        <w:t>taill</w:t>
      </w:r>
      <w:r w:rsidRPr="00391A7C">
        <w:rPr>
          <w:rFonts w:eastAsiaTheme="minorHAnsi" w:cstheme="minorBidi" w:hint="cs"/>
          <w:szCs w:val="22"/>
          <w:lang w:eastAsia="en-US"/>
        </w:rPr>
        <w:t>é</w:t>
      </w:r>
      <w:r w:rsidRPr="00391A7C">
        <w:rPr>
          <w:rFonts w:eastAsiaTheme="minorHAnsi" w:cstheme="minorBidi"/>
          <w:szCs w:val="22"/>
          <w:lang w:eastAsia="en-US"/>
        </w:rPr>
        <w:t>e sera r</w:t>
      </w:r>
      <w:r w:rsidRPr="00391A7C">
        <w:rPr>
          <w:rFonts w:eastAsiaTheme="minorHAnsi" w:cstheme="minorBidi" w:hint="cs"/>
          <w:szCs w:val="22"/>
          <w:lang w:eastAsia="en-US"/>
        </w:rPr>
        <w:t>é</w:t>
      </w:r>
      <w:r w:rsidRPr="00391A7C">
        <w:rPr>
          <w:rFonts w:eastAsiaTheme="minorHAnsi" w:cstheme="minorBidi"/>
          <w:szCs w:val="22"/>
          <w:lang w:eastAsia="en-US"/>
        </w:rPr>
        <w:t>alis</w:t>
      </w:r>
      <w:r w:rsidRPr="00391A7C">
        <w:rPr>
          <w:rFonts w:eastAsiaTheme="minorHAnsi" w:cstheme="minorBidi" w:hint="cs"/>
          <w:szCs w:val="22"/>
          <w:lang w:eastAsia="en-US"/>
        </w:rPr>
        <w:t>é</w:t>
      </w:r>
      <w:r w:rsidRPr="00391A7C">
        <w:rPr>
          <w:rFonts w:eastAsiaTheme="minorHAnsi" w:cstheme="minorBidi"/>
          <w:szCs w:val="22"/>
          <w:lang w:eastAsia="en-US"/>
        </w:rPr>
        <w:t>e pour les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 afin de d</w:t>
      </w:r>
      <w:r w:rsidRPr="00391A7C">
        <w:rPr>
          <w:rFonts w:eastAsiaTheme="minorHAnsi" w:cstheme="minorBidi" w:hint="cs"/>
          <w:szCs w:val="22"/>
          <w:lang w:eastAsia="en-US"/>
        </w:rPr>
        <w:t>é</w:t>
      </w:r>
      <w:r w:rsidRPr="00391A7C">
        <w:rPr>
          <w:rFonts w:eastAsiaTheme="minorHAnsi" w:cstheme="minorBidi"/>
          <w:szCs w:val="22"/>
          <w:lang w:eastAsia="en-US"/>
        </w:rPr>
        <w:t>terminer l</w:t>
      </w:r>
      <w:r w:rsidRPr="00391A7C">
        <w:rPr>
          <w:rFonts w:eastAsiaTheme="minorHAnsi" w:cstheme="minorBidi" w:hint="cs"/>
          <w:szCs w:val="22"/>
          <w:lang w:eastAsia="en-US"/>
        </w:rPr>
        <w:t>’</w:t>
      </w:r>
      <w:r w:rsidRPr="00391A7C">
        <w:rPr>
          <w:rFonts w:eastAsiaTheme="minorHAnsi" w:cstheme="minorBidi"/>
          <w:szCs w:val="22"/>
          <w:lang w:eastAsia="en-US"/>
        </w:rPr>
        <w:t>acceptabilit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risques apport</w:t>
      </w:r>
      <w:r w:rsidRPr="00391A7C">
        <w:rPr>
          <w:rFonts w:eastAsiaTheme="minorHAnsi" w:cstheme="minorBidi" w:hint="cs"/>
          <w:szCs w:val="22"/>
          <w:lang w:eastAsia="en-US"/>
        </w:rPr>
        <w:t>é</w:t>
      </w:r>
      <w:r w:rsidRPr="00391A7C">
        <w:rPr>
          <w:rFonts w:eastAsiaTheme="minorHAnsi" w:cstheme="minorBidi"/>
          <w:szCs w:val="22"/>
          <w:lang w:eastAsia="en-US"/>
        </w:rPr>
        <w:t xml:space="preserve">s </w:t>
      </w:r>
      <w:r w:rsidRPr="00391A7C">
        <w:rPr>
          <w:rFonts w:eastAsiaTheme="minorHAnsi" w:cstheme="minorBidi" w:hint="cs"/>
          <w:szCs w:val="22"/>
          <w:lang w:eastAsia="en-US"/>
        </w:rPr>
        <w:t>à</w:t>
      </w:r>
      <w:r w:rsidRPr="00391A7C">
        <w:rPr>
          <w:rFonts w:eastAsiaTheme="minorHAnsi" w:cstheme="minorBidi"/>
          <w:szCs w:val="22"/>
          <w:lang w:eastAsia="en-US"/>
        </w:rPr>
        <w:t xml:space="preserve"> l</w:t>
      </w:r>
      <w:r w:rsidRPr="00391A7C">
        <w:rPr>
          <w:rFonts w:eastAsiaTheme="minorHAnsi" w:cstheme="minorBidi" w:hint="cs"/>
          <w:szCs w:val="22"/>
          <w:lang w:eastAsia="en-US"/>
        </w:rPr>
        <w:t>’</w:t>
      </w:r>
      <w:r w:rsidRPr="00391A7C">
        <w:rPr>
          <w:rFonts w:eastAsiaTheme="minorHAnsi" w:cstheme="minorBidi"/>
          <w:szCs w:val="22"/>
          <w:lang w:eastAsia="en-US"/>
        </w:rPr>
        <w:t>environnement ext</w:t>
      </w:r>
      <w:r w:rsidRPr="00391A7C">
        <w:rPr>
          <w:rFonts w:eastAsiaTheme="minorHAnsi" w:cstheme="minorBidi" w:hint="cs"/>
          <w:szCs w:val="22"/>
          <w:lang w:eastAsia="en-US"/>
        </w:rPr>
        <w:t>é</w:t>
      </w:r>
      <w:r w:rsidRPr="00391A7C">
        <w:rPr>
          <w:rFonts w:eastAsiaTheme="minorHAnsi" w:cstheme="minorBidi"/>
          <w:szCs w:val="22"/>
          <w:lang w:eastAsia="en-US"/>
        </w:rPr>
        <w:t>rieur :</w:t>
      </w:r>
    </w:p>
    <w:p w14:paraId="7E94FC04" w14:textId="77777777" w:rsidR="00223370" w:rsidRPr="00391A7C" w:rsidRDefault="00223370" w:rsidP="001E2CBC">
      <w:pPr>
        <w:pStyle w:val="Paragraphedeliste"/>
        <w:numPr>
          <w:ilvl w:val="1"/>
          <w:numId w:val="11"/>
        </w:numPr>
        <w:spacing w:line="259" w:lineRule="auto"/>
        <w:ind w:left="426"/>
        <w:rPr>
          <w:rFonts w:eastAsiaTheme="minorHAnsi" w:cstheme="minorBidi"/>
          <w:szCs w:val="22"/>
          <w:lang w:eastAsia="en-US"/>
        </w:rPr>
      </w:pPr>
      <w:r w:rsidRPr="00391A7C">
        <w:rPr>
          <w:rFonts w:eastAsiaTheme="minorHAnsi" w:cstheme="minorBidi"/>
          <w:szCs w:val="22"/>
          <w:lang w:eastAsia="en-US"/>
        </w:rPr>
        <w:t>Caract</w:t>
      </w:r>
      <w:r w:rsidRPr="00391A7C">
        <w:rPr>
          <w:rFonts w:eastAsiaTheme="minorHAnsi" w:cstheme="minorBidi" w:hint="cs"/>
          <w:szCs w:val="22"/>
          <w:lang w:eastAsia="en-US"/>
        </w:rPr>
        <w:t>é</w:t>
      </w:r>
      <w:r w:rsidRPr="00391A7C">
        <w:rPr>
          <w:rFonts w:eastAsiaTheme="minorHAnsi" w:cstheme="minorBidi"/>
          <w:szCs w:val="22"/>
          <w:lang w:eastAsia="en-US"/>
        </w:rPr>
        <w:t>risation pour chacun des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 des crit</w:t>
      </w:r>
      <w:r w:rsidRPr="00391A7C">
        <w:rPr>
          <w:rFonts w:eastAsiaTheme="minorHAnsi" w:cstheme="minorBidi" w:hint="cs"/>
          <w:szCs w:val="22"/>
          <w:lang w:eastAsia="en-US"/>
        </w:rPr>
        <w:t>è</w:t>
      </w:r>
      <w:r w:rsidRPr="00391A7C">
        <w:rPr>
          <w:rFonts w:eastAsiaTheme="minorHAnsi" w:cstheme="minorBidi"/>
          <w:szCs w:val="22"/>
          <w:lang w:eastAsia="en-US"/>
        </w:rPr>
        <w:t>res d</w:t>
      </w:r>
      <w:r w:rsidRPr="00391A7C">
        <w:rPr>
          <w:rFonts w:eastAsiaTheme="minorHAnsi" w:cstheme="minorBidi" w:hint="cs"/>
          <w:szCs w:val="22"/>
          <w:lang w:eastAsia="en-US"/>
        </w:rPr>
        <w:t>’</w:t>
      </w:r>
      <w:r w:rsidRPr="00391A7C">
        <w:rPr>
          <w:rFonts w:eastAsiaTheme="minorHAnsi" w:cstheme="minorBidi"/>
          <w:szCs w:val="22"/>
          <w:lang w:eastAsia="en-US"/>
        </w:rPr>
        <w:t>appr</w:t>
      </w:r>
      <w:r w:rsidRPr="00391A7C">
        <w:rPr>
          <w:rFonts w:eastAsiaTheme="minorHAnsi" w:cstheme="minorBidi" w:hint="cs"/>
          <w:szCs w:val="22"/>
          <w:lang w:eastAsia="en-US"/>
        </w:rPr>
        <w:t>é</w:t>
      </w:r>
      <w:r w:rsidRPr="00391A7C">
        <w:rPr>
          <w:rFonts w:eastAsiaTheme="minorHAnsi" w:cstheme="minorBidi"/>
          <w:szCs w:val="22"/>
          <w:lang w:eastAsia="en-US"/>
        </w:rPr>
        <w:t xml:space="preserve">ciation des risques suivants leurs </w:t>
      </w:r>
      <w:r w:rsidRPr="00391A7C">
        <w:rPr>
          <w:rFonts w:eastAsiaTheme="minorHAnsi" w:cstheme="minorBidi" w:hint="cs"/>
          <w:szCs w:val="22"/>
          <w:lang w:eastAsia="en-US"/>
        </w:rPr>
        <w:t>«</w:t>
      </w:r>
      <w:r w:rsidRPr="00391A7C">
        <w:rPr>
          <w:rFonts w:eastAsiaTheme="minorHAnsi" w:cstheme="minorBidi"/>
          <w:szCs w:val="22"/>
          <w:lang w:eastAsia="en-US"/>
        </w:rPr>
        <w:t xml:space="preserve"> cin</w:t>
      </w:r>
      <w:r w:rsidRPr="00391A7C">
        <w:rPr>
          <w:rFonts w:eastAsiaTheme="minorHAnsi" w:cstheme="minorBidi" w:hint="cs"/>
          <w:szCs w:val="22"/>
          <w:lang w:eastAsia="en-US"/>
        </w:rPr>
        <w:t>é</w:t>
      </w:r>
      <w:r w:rsidRPr="00391A7C">
        <w:rPr>
          <w:rFonts w:eastAsiaTheme="minorHAnsi" w:cstheme="minorBidi"/>
          <w:szCs w:val="22"/>
          <w:lang w:eastAsia="en-US"/>
        </w:rPr>
        <w:t xml:space="preserve">tique </w:t>
      </w:r>
      <w:r w:rsidRPr="00391A7C">
        <w:rPr>
          <w:rFonts w:eastAsiaTheme="minorHAnsi" w:cstheme="minorBidi" w:hint="cs"/>
          <w:szCs w:val="22"/>
          <w:lang w:eastAsia="en-US"/>
        </w:rPr>
        <w:t>»</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intensit</w:t>
      </w:r>
      <w:r w:rsidRPr="00391A7C">
        <w:rPr>
          <w:rFonts w:eastAsiaTheme="minorHAnsi" w:cstheme="minorBidi" w:hint="cs"/>
          <w:szCs w:val="22"/>
          <w:lang w:eastAsia="en-US"/>
        </w:rPr>
        <w:t>é</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probabilit</w:t>
      </w:r>
      <w:r w:rsidRPr="00391A7C">
        <w:rPr>
          <w:rFonts w:eastAsiaTheme="minorHAnsi" w:cstheme="minorBidi" w:hint="cs"/>
          <w:szCs w:val="22"/>
          <w:lang w:eastAsia="en-US"/>
        </w:rPr>
        <w:t>é</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 xml:space="preserve"> et </w:t>
      </w:r>
      <w:r w:rsidRPr="00391A7C">
        <w:rPr>
          <w:rFonts w:eastAsiaTheme="minorHAnsi" w:cstheme="minorBidi" w:hint="cs"/>
          <w:szCs w:val="22"/>
          <w:lang w:eastAsia="en-US"/>
        </w:rPr>
        <w:t>«</w:t>
      </w:r>
      <w:r w:rsidRPr="00391A7C">
        <w:rPr>
          <w:rFonts w:eastAsiaTheme="minorHAnsi" w:cstheme="minorBidi"/>
          <w:szCs w:val="22"/>
          <w:lang w:eastAsia="en-US"/>
        </w:rPr>
        <w:t xml:space="preserve"> gravit</w:t>
      </w:r>
      <w:r w:rsidRPr="00391A7C">
        <w:rPr>
          <w:rFonts w:eastAsiaTheme="minorHAnsi" w:cstheme="minorBidi" w:hint="cs"/>
          <w:szCs w:val="22"/>
          <w:lang w:eastAsia="en-US"/>
        </w:rPr>
        <w:t>é</w:t>
      </w:r>
      <w:r w:rsidRPr="00391A7C">
        <w:rPr>
          <w:rFonts w:eastAsiaTheme="minorHAnsi" w:cstheme="minorBidi"/>
          <w:szCs w:val="22"/>
          <w:lang w:eastAsia="en-US"/>
        </w:rPr>
        <w:t xml:space="preserve"> </w:t>
      </w:r>
      <w:r w:rsidRPr="00391A7C">
        <w:rPr>
          <w:rFonts w:eastAsiaTheme="minorHAnsi" w:cstheme="minorBidi" w:hint="cs"/>
          <w:szCs w:val="22"/>
          <w:lang w:eastAsia="en-US"/>
        </w:rPr>
        <w:t>»</w:t>
      </w:r>
      <w:r w:rsidRPr="00391A7C">
        <w:rPr>
          <w:rFonts w:eastAsiaTheme="minorHAnsi" w:cstheme="minorBidi"/>
          <w:szCs w:val="22"/>
          <w:lang w:eastAsia="en-US"/>
        </w:rPr>
        <w:t>.</w:t>
      </w:r>
    </w:p>
    <w:p w14:paraId="3495311F" w14:textId="77777777" w:rsidR="00223370" w:rsidRPr="00391A7C" w:rsidRDefault="00223370" w:rsidP="001E2CBC">
      <w:pPr>
        <w:pStyle w:val="Paragraphedeliste"/>
        <w:numPr>
          <w:ilvl w:val="1"/>
          <w:numId w:val="11"/>
        </w:numPr>
        <w:spacing w:line="259" w:lineRule="auto"/>
        <w:ind w:left="426"/>
        <w:rPr>
          <w:rFonts w:eastAsiaTheme="minorHAnsi" w:cstheme="minorBidi"/>
          <w:szCs w:val="22"/>
          <w:lang w:eastAsia="en-US"/>
        </w:rPr>
      </w:pPr>
      <w:r w:rsidRPr="00391A7C">
        <w:rPr>
          <w:rFonts w:eastAsiaTheme="minorHAnsi" w:cstheme="minorBidi"/>
          <w:szCs w:val="22"/>
          <w:lang w:eastAsia="en-US"/>
        </w:rPr>
        <w:t>Évaluation de l</w:t>
      </w:r>
      <w:r w:rsidRPr="00391A7C">
        <w:rPr>
          <w:rFonts w:eastAsiaTheme="minorHAnsi" w:cstheme="minorBidi" w:hint="cs"/>
          <w:szCs w:val="22"/>
          <w:lang w:eastAsia="en-US"/>
        </w:rPr>
        <w:t>’</w:t>
      </w:r>
      <w:r w:rsidRPr="00391A7C">
        <w:rPr>
          <w:rFonts w:eastAsiaTheme="minorHAnsi" w:cstheme="minorBidi"/>
          <w:szCs w:val="22"/>
          <w:lang w:eastAsia="en-US"/>
        </w:rPr>
        <w:t>acceptabilit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risques selon la grille d</w:t>
      </w:r>
      <w:r w:rsidRPr="00391A7C">
        <w:rPr>
          <w:rFonts w:eastAsiaTheme="minorHAnsi" w:cstheme="minorBidi" w:hint="cs"/>
          <w:szCs w:val="22"/>
          <w:lang w:eastAsia="en-US"/>
        </w:rPr>
        <w:t>’</w:t>
      </w:r>
      <w:r w:rsidRPr="00391A7C">
        <w:rPr>
          <w:rFonts w:eastAsiaTheme="minorHAnsi" w:cstheme="minorBidi"/>
          <w:szCs w:val="22"/>
          <w:lang w:eastAsia="en-US"/>
        </w:rPr>
        <w:t>appr</w:t>
      </w:r>
      <w:r w:rsidRPr="00391A7C">
        <w:rPr>
          <w:rFonts w:eastAsiaTheme="minorHAnsi" w:cstheme="minorBidi" w:hint="cs"/>
          <w:szCs w:val="22"/>
          <w:lang w:eastAsia="en-US"/>
        </w:rPr>
        <w:t>é</w:t>
      </w:r>
      <w:r w:rsidRPr="00391A7C">
        <w:rPr>
          <w:rFonts w:eastAsiaTheme="minorHAnsi" w:cstheme="minorBidi"/>
          <w:szCs w:val="22"/>
          <w:lang w:eastAsia="en-US"/>
        </w:rPr>
        <w:t>ciation (matrice de ma</w:t>
      </w:r>
      <w:r w:rsidRPr="00391A7C">
        <w:rPr>
          <w:rFonts w:eastAsiaTheme="minorHAnsi" w:cstheme="minorBidi" w:hint="cs"/>
          <w:szCs w:val="22"/>
          <w:lang w:eastAsia="en-US"/>
        </w:rPr>
        <w:t>î</w:t>
      </w:r>
      <w:r w:rsidRPr="00391A7C">
        <w:rPr>
          <w:rFonts w:eastAsiaTheme="minorHAnsi" w:cstheme="minorBidi"/>
          <w:szCs w:val="22"/>
          <w:lang w:eastAsia="en-US"/>
        </w:rPr>
        <w:t>trise des risques) bas</w:t>
      </w:r>
      <w:r w:rsidRPr="00391A7C">
        <w:rPr>
          <w:rFonts w:eastAsiaTheme="minorHAnsi" w:cstheme="minorBidi" w:hint="cs"/>
          <w:szCs w:val="22"/>
          <w:lang w:eastAsia="en-US"/>
        </w:rPr>
        <w:t>é</w:t>
      </w:r>
      <w:r w:rsidRPr="00391A7C">
        <w:rPr>
          <w:rFonts w:eastAsiaTheme="minorHAnsi" w:cstheme="minorBidi"/>
          <w:szCs w:val="22"/>
          <w:lang w:eastAsia="en-US"/>
        </w:rPr>
        <w:t>e notamment sur le couple gravit</w:t>
      </w:r>
      <w:r w:rsidRPr="00391A7C">
        <w:rPr>
          <w:rFonts w:eastAsiaTheme="minorHAnsi" w:cstheme="minorBidi" w:hint="cs"/>
          <w:szCs w:val="22"/>
          <w:lang w:eastAsia="en-US"/>
        </w:rPr>
        <w:t>é</w:t>
      </w:r>
      <w:r w:rsidRPr="00391A7C">
        <w:rPr>
          <w:rFonts w:eastAsiaTheme="minorHAnsi" w:cstheme="minorBidi"/>
          <w:szCs w:val="22"/>
          <w:lang w:eastAsia="en-US"/>
        </w:rPr>
        <w:t>/probabilit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sc</w:t>
      </w:r>
      <w:r w:rsidRPr="00391A7C">
        <w:rPr>
          <w:rFonts w:eastAsiaTheme="minorHAnsi" w:cstheme="minorBidi" w:hint="cs"/>
          <w:szCs w:val="22"/>
          <w:lang w:eastAsia="en-US"/>
        </w:rPr>
        <w:t>é</w:t>
      </w:r>
      <w:r w:rsidRPr="00391A7C">
        <w:rPr>
          <w:rFonts w:eastAsiaTheme="minorHAnsi" w:cstheme="minorBidi"/>
          <w:szCs w:val="22"/>
          <w:lang w:eastAsia="en-US"/>
        </w:rPr>
        <w:t>narii d</w:t>
      </w:r>
      <w:r w:rsidRPr="00391A7C">
        <w:rPr>
          <w:rFonts w:eastAsiaTheme="minorHAnsi" w:cstheme="minorBidi" w:hint="cs"/>
          <w:szCs w:val="22"/>
          <w:lang w:eastAsia="en-US"/>
        </w:rPr>
        <w:t>’</w:t>
      </w:r>
      <w:r w:rsidRPr="00391A7C">
        <w:rPr>
          <w:rFonts w:eastAsiaTheme="minorHAnsi" w:cstheme="minorBidi"/>
          <w:szCs w:val="22"/>
          <w:lang w:eastAsia="en-US"/>
        </w:rPr>
        <w:t>accidents majeurs.</w:t>
      </w:r>
    </w:p>
    <w:p w14:paraId="5A8A3BEA" w14:textId="77777777" w:rsidR="00223370" w:rsidRPr="00391A7C" w:rsidRDefault="00223370" w:rsidP="001E2CBC">
      <w:pPr>
        <w:pStyle w:val="Paragraphedeliste"/>
        <w:numPr>
          <w:ilvl w:val="1"/>
          <w:numId w:val="11"/>
        </w:numPr>
        <w:spacing w:line="259" w:lineRule="auto"/>
        <w:ind w:left="426"/>
        <w:rPr>
          <w:rFonts w:eastAsiaTheme="minorHAnsi" w:cstheme="minorBidi"/>
          <w:szCs w:val="22"/>
          <w:lang w:eastAsia="en-US"/>
        </w:rPr>
      </w:pPr>
      <w:r w:rsidRPr="00391A7C">
        <w:rPr>
          <w:rFonts w:eastAsiaTheme="minorHAnsi" w:cstheme="minorBidi"/>
          <w:szCs w:val="22"/>
          <w:lang w:eastAsia="en-US"/>
        </w:rPr>
        <w:t>D</w:t>
      </w:r>
      <w:r w:rsidRPr="00391A7C">
        <w:rPr>
          <w:rFonts w:eastAsiaTheme="minorHAnsi" w:cstheme="minorBidi" w:hint="cs"/>
          <w:szCs w:val="22"/>
          <w:lang w:eastAsia="en-US"/>
        </w:rPr>
        <w:t>é</w:t>
      </w:r>
      <w:r w:rsidRPr="00391A7C">
        <w:rPr>
          <w:rFonts w:eastAsiaTheme="minorHAnsi" w:cstheme="minorBidi"/>
          <w:szCs w:val="22"/>
          <w:lang w:eastAsia="en-US"/>
        </w:rPr>
        <w:t xml:space="preserve">finition des mesures </w:t>
      </w:r>
      <w:r w:rsidRPr="00391A7C">
        <w:rPr>
          <w:rFonts w:eastAsiaTheme="minorHAnsi" w:cstheme="minorBidi" w:hint="cs"/>
          <w:szCs w:val="22"/>
          <w:lang w:eastAsia="en-US"/>
        </w:rPr>
        <w:t>é</w:t>
      </w:r>
      <w:r w:rsidRPr="00391A7C">
        <w:rPr>
          <w:rFonts w:eastAsiaTheme="minorHAnsi" w:cstheme="minorBidi"/>
          <w:szCs w:val="22"/>
          <w:lang w:eastAsia="en-US"/>
        </w:rPr>
        <w:t>ventuelles de ma</w:t>
      </w:r>
      <w:r w:rsidRPr="00391A7C">
        <w:rPr>
          <w:rFonts w:eastAsiaTheme="minorHAnsi" w:cstheme="minorBidi" w:hint="cs"/>
          <w:szCs w:val="22"/>
          <w:lang w:eastAsia="en-US"/>
        </w:rPr>
        <w:t>î</w:t>
      </w:r>
      <w:r w:rsidRPr="00391A7C">
        <w:rPr>
          <w:rFonts w:eastAsiaTheme="minorHAnsi" w:cstheme="minorBidi"/>
          <w:szCs w:val="22"/>
          <w:lang w:eastAsia="en-US"/>
        </w:rPr>
        <w:t xml:space="preserve">trise des risques </w:t>
      </w:r>
      <w:r w:rsidRPr="00391A7C">
        <w:rPr>
          <w:rFonts w:eastAsiaTheme="minorHAnsi" w:cstheme="minorBidi" w:hint="cs"/>
          <w:szCs w:val="22"/>
          <w:lang w:eastAsia="en-US"/>
        </w:rPr>
        <w:t>à</w:t>
      </w:r>
      <w:r w:rsidRPr="00391A7C">
        <w:rPr>
          <w:rFonts w:eastAsiaTheme="minorHAnsi" w:cstheme="minorBidi"/>
          <w:szCs w:val="22"/>
          <w:lang w:eastAsia="en-US"/>
        </w:rPr>
        <w:t xml:space="preserve"> mettre en place au regard de l</w:t>
      </w:r>
      <w:r w:rsidRPr="00391A7C">
        <w:rPr>
          <w:rFonts w:eastAsiaTheme="minorHAnsi" w:cstheme="minorBidi" w:hint="cs"/>
          <w:szCs w:val="22"/>
          <w:lang w:eastAsia="en-US"/>
        </w:rPr>
        <w:t>’</w:t>
      </w:r>
      <w:r w:rsidRPr="00391A7C">
        <w:rPr>
          <w:rFonts w:eastAsiaTheme="minorHAnsi" w:cstheme="minorBidi"/>
          <w:szCs w:val="22"/>
          <w:lang w:eastAsia="en-US"/>
        </w:rPr>
        <w:t>acceptabilit</w:t>
      </w:r>
      <w:r w:rsidRPr="00391A7C">
        <w:rPr>
          <w:rFonts w:eastAsiaTheme="minorHAnsi" w:cstheme="minorBidi" w:hint="cs"/>
          <w:szCs w:val="22"/>
          <w:lang w:eastAsia="en-US"/>
        </w:rPr>
        <w:t>é</w:t>
      </w:r>
      <w:r w:rsidRPr="00391A7C">
        <w:rPr>
          <w:rFonts w:eastAsiaTheme="minorHAnsi" w:cstheme="minorBidi"/>
          <w:szCs w:val="22"/>
          <w:lang w:eastAsia="en-US"/>
        </w:rPr>
        <w:t xml:space="preserve"> des risques.</w:t>
      </w:r>
    </w:p>
    <w:p w14:paraId="04296F0E" w14:textId="77777777" w:rsidR="00223370" w:rsidRPr="00391A7C" w:rsidRDefault="00223370" w:rsidP="00391A7C">
      <w:pPr>
        <w:ind w:left="-1134"/>
        <w:jc w:val="both"/>
      </w:pPr>
      <w:r w:rsidRPr="00391A7C">
        <w:t>Le rôle du prestataire consiste à :</w:t>
      </w:r>
    </w:p>
    <w:p w14:paraId="449626E8" w14:textId="77777777" w:rsidR="00223370" w:rsidRPr="00CB0526" w:rsidRDefault="00223370" w:rsidP="001E2CBC">
      <w:pPr>
        <w:pStyle w:val="Paragraphedeliste"/>
        <w:numPr>
          <w:ilvl w:val="0"/>
          <w:numId w:val="13"/>
        </w:numPr>
      </w:pPr>
      <w:r w:rsidRPr="00CB0526">
        <w:t>Accompagner le GPM-Guyane dans la collecte de données nécessaires à la réalisation du bilan ;</w:t>
      </w:r>
    </w:p>
    <w:p w14:paraId="4F5F5C4F" w14:textId="77777777" w:rsidR="00223370" w:rsidRPr="00CB0526" w:rsidRDefault="00223370" w:rsidP="001E2CBC">
      <w:pPr>
        <w:pStyle w:val="Paragraphedeliste"/>
        <w:numPr>
          <w:ilvl w:val="0"/>
          <w:numId w:val="13"/>
        </w:numPr>
      </w:pPr>
      <w:r w:rsidRPr="00CB0526">
        <w:t>Réaliser l’analyse des risques et exploiter les résultats obtenus ;</w:t>
      </w:r>
    </w:p>
    <w:p w14:paraId="18652E39" w14:textId="77777777" w:rsidR="00223370" w:rsidRPr="00CB0526" w:rsidRDefault="00223370" w:rsidP="001E2CBC">
      <w:pPr>
        <w:pStyle w:val="Paragraphedeliste"/>
        <w:numPr>
          <w:ilvl w:val="0"/>
          <w:numId w:val="13"/>
        </w:numPr>
      </w:pPr>
      <w:r w:rsidRPr="00CB0526">
        <w:t>Restituer et communiquer les conclusions du bilan obtenu et les préconisations correspondantes ;</w:t>
      </w:r>
    </w:p>
    <w:p w14:paraId="7CAB0D48" w14:textId="77777777" w:rsidR="00223370" w:rsidRPr="00CB0526" w:rsidRDefault="00223370" w:rsidP="001E2CBC">
      <w:pPr>
        <w:pStyle w:val="Paragraphedeliste"/>
        <w:numPr>
          <w:ilvl w:val="0"/>
          <w:numId w:val="13"/>
        </w:numPr>
      </w:pPr>
      <w:r w:rsidRPr="00CB0526">
        <w:t>Rédiger et mettre en forme la notice de l’examen quinquennal à l’attention du service instructeur.</w:t>
      </w:r>
    </w:p>
    <w:p w14:paraId="4929756C" w14:textId="77777777" w:rsidR="00223370" w:rsidRPr="00391A7C" w:rsidRDefault="00223370" w:rsidP="00391A7C">
      <w:pPr>
        <w:ind w:left="-1134"/>
        <w:jc w:val="both"/>
      </w:pPr>
      <w:r w:rsidRPr="00391A7C">
        <w:t>La méthode d’animation proposée sera décrite et adaptée aux spécificités du port et de ses acteurs.</w:t>
      </w:r>
    </w:p>
    <w:p w14:paraId="568A8A39" w14:textId="20193F8E" w:rsidR="00223370" w:rsidRPr="00391A7C" w:rsidRDefault="00223370" w:rsidP="00391A7C">
      <w:pPr>
        <w:ind w:left="-1134"/>
        <w:jc w:val="both"/>
      </w:pPr>
      <w:r w:rsidRPr="00391A7C">
        <w:t>Le prestataire d</w:t>
      </w:r>
      <w:r w:rsidR="00CB0526">
        <w:t>oit</w:t>
      </w:r>
      <w:r w:rsidRPr="00391A7C">
        <w:t xml:space="preserve"> garder à l’esprit la préoccupation du GPM-Guyane d’une économie et d’une optimisation des moyens (financiers, humains) pour parvenir aux résultats.</w:t>
      </w:r>
    </w:p>
    <w:p w14:paraId="1BE58C51" w14:textId="77777777" w:rsidR="00223370" w:rsidRDefault="00223370" w:rsidP="00391A7C">
      <w:pPr>
        <w:pStyle w:val="Titre2"/>
      </w:pPr>
      <w:bookmarkStart w:id="26" w:name="_Toc197951270"/>
      <w:bookmarkStart w:id="27" w:name="_Toc198731608"/>
      <w:r>
        <w:t>Livrables</w:t>
      </w:r>
      <w:bookmarkEnd w:id="26"/>
      <w:bookmarkEnd w:id="27"/>
    </w:p>
    <w:p w14:paraId="5044D093" w14:textId="77777777" w:rsidR="00223370" w:rsidRPr="00C510D0" w:rsidRDefault="00223370" w:rsidP="00391A7C">
      <w:pPr>
        <w:pStyle w:val="Titre3"/>
      </w:pPr>
      <w:bookmarkStart w:id="28" w:name="_Toc198731609"/>
      <w:r w:rsidRPr="00C510D0">
        <w:t>Rapports</w:t>
      </w:r>
      <w:bookmarkEnd w:id="28"/>
    </w:p>
    <w:p w14:paraId="7B026660" w14:textId="77777777" w:rsidR="00223370" w:rsidRPr="00391A7C" w:rsidRDefault="00223370" w:rsidP="00391A7C">
      <w:pPr>
        <w:ind w:left="-1134"/>
        <w:jc w:val="both"/>
      </w:pPr>
      <w:r w:rsidRPr="00391A7C">
        <w:t>Les livrables à fournir dans le cadre de cette prestation sont :</w:t>
      </w:r>
    </w:p>
    <w:p w14:paraId="261E5BF3" w14:textId="77777777" w:rsidR="00223370" w:rsidRPr="00391A7C" w:rsidRDefault="00223370" w:rsidP="001E2CBC">
      <w:pPr>
        <w:pStyle w:val="Paragraphedeliste"/>
        <w:numPr>
          <w:ilvl w:val="0"/>
          <w:numId w:val="12"/>
        </w:numPr>
        <w:spacing w:before="240"/>
      </w:pPr>
      <w:r w:rsidRPr="00391A7C">
        <w:t>Un rapport provisoire retranscrivant les conclusions de l’analyse des risques ;</w:t>
      </w:r>
    </w:p>
    <w:p w14:paraId="75BA427B" w14:textId="77777777" w:rsidR="00223370" w:rsidRDefault="00223370" w:rsidP="001E2CBC">
      <w:pPr>
        <w:pStyle w:val="Paragraphedeliste"/>
        <w:numPr>
          <w:ilvl w:val="0"/>
          <w:numId w:val="12"/>
        </w:numPr>
        <w:spacing w:before="240"/>
      </w:pPr>
      <w:r w:rsidRPr="00391A7C">
        <w:t xml:space="preserve">Une notice répondant à toutes </w:t>
      </w:r>
      <w:r>
        <w:t>les obligations réglementaires et toutes les questions posées dans ce cahier des charges, qui sera être transmise aux services de l’État pour leur permettre d’instruire la proposition de révision de l’étude de dangers du GPM-Guyane.</w:t>
      </w:r>
    </w:p>
    <w:p w14:paraId="68F9DCD2" w14:textId="77777777" w:rsidR="001133A7" w:rsidRPr="001133A7" w:rsidRDefault="001133A7" w:rsidP="001133A7">
      <w:pPr>
        <w:pStyle w:val="Paragraphedeliste"/>
        <w:numPr>
          <w:ilvl w:val="0"/>
          <w:numId w:val="12"/>
        </w:numPr>
        <w:rPr>
          <w:rFonts w:asciiTheme="minorHAnsi" w:hAnsiTheme="minorHAnsi"/>
          <w:highlight w:val="yellow"/>
        </w:rPr>
      </w:pPr>
      <w:r w:rsidRPr="001133A7">
        <w:rPr>
          <w:highlight w:val="yellow"/>
        </w:rPr>
        <w:t>Il ne faut pas impérativement respecter le plan de l’étude actuelle</w:t>
      </w:r>
    </w:p>
    <w:p w14:paraId="0F1A6EA7" w14:textId="77777777" w:rsidR="001133A7" w:rsidRPr="00391A7C" w:rsidRDefault="001133A7" w:rsidP="001133A7">
      <w:pPr>
        <w:spacing w:before="240"/>
      </w:pPr>
    </w:p>
    <w:p w14:paraId="05955449" w14:textId="77777777" w:rsidR="00223370" w:rsidRPr="00C510D0" w:rsidRDefault="00223370" w:rsidP="00391A7C">
      <w:pPr>
        <w:pStyle w:val="Titre3"/>
      </w:pPr>
      <w:bookmarkStart w:id="29" w:name="_Toc198731610"/>
      <w:r w:rsidRPr="00C510D0">
        <w:t>Données</w:t>
      </w:r>
      <w:bookmarkEnd w:id="29"/>
    </w:p>
    <w:p w14:paraId="4CCF21B3" w14:textId="0774CCE4" w:rsidR="00223370" w:rsidRPr="00391A7C" w:rsidRDefault="00223370" w:rsidP="00391A7C">
      <w:pPr>
        <w:ind w:left="-1134"/>
        <w:jc w:val="both"/>
      </w:pPr>
      <w:r w:rsidRPr="00391A7C">
        <w:t>S</w:t>
      </w:r>
      <w:r w:rsidR="001B781E">
        <w:t>ont</w:t>
      </w:r>
      <w:r w:rsidRPr="00391A7C">
        <w:t xml:space="preserve"> également remis au GPM-Guyane :</w:t>
      </w:r>
    </w:p>
    <w:p w14:paraId="414CBE2C" w14:textId="77777777" w:rsidR="00223370" w:rsidRPr="00391A7C" w:rsidRDefault="00223370" w:rsidP="001E2CBC">
      <w:pPr>
        <w:pStyle w:val="Paragraphedeliste"/>
        <w:numPr>
          <w:ilvl w:val="0"/>
          <w:numId w:val="14"/>
        </w:numPr>
      </w:pPr>
      <w:r w:rsidRPr="00391A7C">
        <w:t>Les origines et sources de chaque donnée collectée ;</w:t>
      </w:r>
    </w:p>
    <w:p w14:paraId="38287846" w14:textId="77777777" w:rsidR="00223370" w:rsidRPr="00391A7C" w:rsidRDefault="00223370" w:rsidP="001E2CBC">
      <w:pPr>
        <w:pStyle w:val="Paragraphedeliste"/>
        <w:numPr>
          <w:ilvl w:val="0"/>
          <w:numId w:val="14"/>
        </w:numPr>
      </w:pPr>
      <w:r w:rsidRPr="00391A7C">
        <w:t>Tous les moyens et supports de collecte des données permettant au GPM-Guyane de réaliser l’examen quinquennal.</w:t>
      </w:r>
    </w:p>
    <w:p w14:paraId="039AEA8D" w14:textId="77777777" w:rsidR="00223370" w:rsidRPr="00F16C11" w:rsidRDefault="00223370" w:rsidP="00391A7C">
      <w:pPr>
        <w:pStyle w:val="Titre3"/>
      </w:pPr>
      <w:bookmarkStart w:id="30" w:name="_Toc198731611"/>
      <w:r w:rsidRPr="00F16C11">
        <w:lastRenderedPageBreak/>
        <w:t>Animation de réunions</w:t>
      </w:r>
      <w:bookmarkEnd w:id="30"/>
    </w:p>
    <w:p w14:paraId="6924E3E2" w14:textId="0DC5E1C6" w:rsidR="00223370" w:rsidRPr="00F16C11" w:rsidRDefault="00223370" w:rsidP="00391A7C">
      <w:pPr>
        <w:ind w:left="-1134"/>
        <w:jc w:val="both"/>
      </w:pPr>
      <w:r>
        <w:t>La mission</w:t>
      </w:r>
      <w:r w:rsidRPr="00F16C11">
        <w:t xml:space="preserve"> f</w:t>
      </w:r>
      <w:r w:rsidR="00CB0526">
        <w:t>ait</w:t>
      </w:r>
      <w:r w:rsidRPr="00F16C11">
        <w:t xml:space="preserve"> l’objet d’une ou plusieurs présentations orales au cours de laquelle s</w:t>
      </w:r>
      <w:r w:rsidR="00CB0526">
        <w:t>ont</w:t>
      </w:r>
      <w:r w:rsidRPr="00F16C11">
        <w:t xml:space="preserve"> notamment expliquées et discutées les principales conclusions et propositions</w:t>
      </w:r>
      <w:r>
        <w:t xml:space="preserve">, avec notamment une </w:t>
      </w:r>
      <w:r w:rsidRPr="00F16C11">
        <w:t>r</w:t>
      </w:r>
      <w:r w:rsidRPr="00F16C11">
        <w:rPr>
          <w:rFonts w:hint="cs"/>
        </w:rPr>
        <w:t>é</w:t>
      </w:r>
      <w:r w:rsidRPr="00F16C11">
        <w:t>union de lancement au d</w:t>
      </w:r>
      <w:r w:rsidRPr="00F16C11">
        <w:rPr>
          <w:rFonts w:hint="cs"/>
        </w:rPr>
        <w:t>é</w:t>
      </w:r>
      <w:r w:rsidRPr="00F16C11">
        <w:t>marrage de la prestation</w:t>
      </w:r>
      <w:r>
        <w:t xml:space="preserve"> et une réunion de présentation des résultats et conclusions au GPM-Guyane.</w:t>
      </w:r>
    </w:p>
    <w:p w14:paraId="47474BF0" w14:textId="3D4771F3" w:rsidR="00223370" w:rsidRPr="00F16C11" w:rsidRDefault="00223370" w:rsidP="00391A7C">
      <w:pPr>
        <w:ind w:left="-1134"/>
        <w:jc w:val="both"/>
      </w:pPr>
      <w:r>
        <w:t>Le prestataire assure l’animation de la démarche et des réunions : préparation des supports d’animation, animation des réunions, rédaction des comptes rendus. Les documents supports s</w:t>
      </w:r>
      <w:r w:rsidR="00CB0526">
        <w:t>ont</w:t>
      </w:r>
      <w:r>
        <w:t xml:space="preserve"> transmis au pilote interne de la mission au minimum 7 jours avant la date de la réunion. Les comptes rendus des réunions lui s</w:t>
      </w:r>
      <w:r w:rsidR="00CB0526">
        <w:t>ont</w:t>
      </w:r>
      <w:r>
        <w:t xml:space="preserve"> transmis au maximum 10 jours après la date de la réunion.</w:t>
      </w:r>
    </w:p>
    <w:p w14:paraId="1539132D" w14:textId="77777777" w:rsidR="00223370" w:rsidRPr="00E27C8F" w:rsidRDefault="00223370" w:rsidP="00391A7C">
      <w:pPr>
        <w:pStyle w:val="Titre2"/>
      </w:pPr>
      <w:bookmarkStart w:id="31" w:name="_Toc197951271"/>
      <w:bookmarkStart w:id="32" w:name="_Toc198731612"/>
      <w:r>
        <w:t>Données disponibles</w:t>
      </w:r>
      <w:bookmarkEnd w:id="31"/>
      <w:bookmarkEnd w:id="32"/>
    </w:p>
    <w:p w14:paraId="49A168C8" w14:textId="68394347" w:rsidR="00223370" w:rsidRPr="00391A7C" w:rsidRDefault="00223370" w:rsidP="00391A7C">
      <w:pPr>
        <w:ind w:left="-1134"/>
        <w:jc w:val="both"/>
      </w:pPr>
      <w:r w:rsidRPr="00391A7C">
        <w:t>Les précédentes versions de l’étude de dangers du GPM-Guyane s</w:t>
      </w:r>
      <w:r w:rsidR="00754814">
        <w:t>ont</w:t>
      </w:r>
      <w:r w:rsidRPr="00391A7C">
        <w:t xml:space="preserve"> mises à disposition du prestataire dans le cadre de ce réexamen quinquennal.</w:t>
      </w:r>
    </w:p>
    <w:p w14:paraId="503DACC7" w14:textId="15002C77" w:rsidR="00223370" w:rsidRPr="00391A7C" w:rsidRDefault="00223370" w:rsidP="00391A7C">
      <w:pPr>
        <w:ind w:left="-1134"/>
        <w:jc w:val="both"/>
      </w:pPr>
      <w:r w:rsidRPr="00391A7C">
        <w:t>Afin de disposer de toutes les donn</w:t>
      </w:r>
      <w:r w:rsidRPr="00391A7C">
        <w:rPr>
          <w:rFonts w:hint="cs"/>
        </w:rPr>
        <w:t>é</w:t>
      </w:r>
      <w:r w:rsidRPr="00391A7C">
        <w:t>es permettant de caract</w:t>
      </w:r>
      <w:r w:rsidRPr="00391A7C">
        <w:rPr>
          <w:rFonts w:hint="cs"/>
        </w:rPr>
        <w:t>é</w:t>
      </w:r>
      <w:r w:rsidRPr="00391A7C">
        <w:t>riser les ph</w:t>
      </w:r>
      <w:r w:rsidRPr="00391A7C">
        <w:rPr>
          <w:rFonts w:hint="cs"/>
        </w:rPr>
        <w:t>é</w:t>
      </w:r>
      <w:r w:rsidRPr="00391A7C">
        <w:t>nom</w:t>
      </w:r>
      <w:r w:rsidRPr="00391A7C">
        <w:rPr>
          <w:rFonts w:hint="cs"/>
        </w:rPr>
        <w:t>è</w:t>
      </w:r>
      <w:r w:rsidRPr="00391A7C">
        <w:t xml:space="preserve">nes dangereux impactant le GPM-Guyane, le prestataire </w:t>
      </w:r>
      <w:r w:rsidR="00754814" w:rsidRPr="00754814">
        <w:t>se rapproche également des services de l’État (DEAL), qui lui fournissent les informations dont ils disposent dans les études de dangers des installations à l’origine des risques liés aux phénomènes dangereux étudiés.</w:t>
      </w:r>
    </w:p>
    <w:p w14:paraId="635FEE5D" w14:textId="39882C81" w:rsidR="00223370" w:rsidRPr="004567BF" w:rsidRDefault="00223370" w:rsidP="00391A7C">
      <w:pPr>
        <w:ind w:left="-1134"/>
        <w:jc w:val="both"/>
      </w:pPr>
      <w:r w:rsidRPr="00391A7C">
        <w:t>P</w:t>
      </w:r>
      <w:r w:rsidR="00754814">
        <w:t>euvent</w:t>
      </w:r>
      <w:r w:rsidRPr="00391A7C">
        <w:t xml:space="preserve"> </w:t>
      </w:r>
      <w:r w:rsidRPr="00391A7C">
        <w:rPr>
          <w:rFonts w:hint="cs"/>
        </w:rPr>
        <w:t>é</w:t>
      </w:r>
      <w:r w:rsidRPr="00391A7C">
        <w:t xml:space="preserve">galement </w:t>
      </w:r>
      <w:r w:rsidRPr="00391A7C">
        <w:rPr>
          <w:rFonts w:hint="cs"/>
        </w:rPr>
        <w:t>ê</w:t>
      </w:r>
      <w:r w:rsidRPr="00391A7C">
        <w:t>tre fournies les cartes d</w:t>
      </w:r>
      <w:r w:rsidRPr="00391A7C">
        <w:rPr>
          <w:rFonts w:hint="cs"/>
        </w:rPr>
        <w:t>’</w:t>
      </w:r>
      <w:r w:rsidRPr="00391A7C">
        <w:t>al</w:t>
      </w:r>
      <w:r w:rsidRPr="00391A7C">
        <w:rPr>
          <w:rFonts w:hint="cs"/>
        </w:rPr>
        <w:t>é</w:t>
      </w:r>
      <w:r w:rsidRPr="00391A7C">
        <w:t>as tous types d</w:t>
      </w:r>
      <w:r w:rsidRPr="00391A7C">
        <w:rPr>
          <w:rFonts w:hint="cs"/>
        </w:rPr>
        <w:t>’</w:t>
      </w:r>
      <w:r w:rsidRPr="00391A7C">
        <w:t>effets confondus et par type d</w:t>
      </w:r>
      <w:r w:rsidRPr="00391A7C">
        <w:rPr>
          <w:rFonts w:hint="cs"/>
        </w:rPr>
        <w:t>’</w:t>
      </w:r>
      <w:r w:rsidRPr="00391A7C">
        <w:t>effet, ainsi que les cartes d</w:t>
      </w:r>
      <w:r w:rsidRPr="00391A7C">
        <w:rPr>
          <w:rFonts w:hint="cs"/>
        </w:rPr>
        <w:t>’</w:t>
      </w:r>
      <w:r w:rsidRPr="00391A7C">
        <w:t>intensit</w:t>
      </w:r>
      <w:r w:rsidRPr="00391A7C">
        <w:rPr>
          <w:rFonts w:hint="cs"/>
        </w:rPr>
        <w:t>é</w:t>
      </w:r>
      <w:r w:rsidRPr="00391A7C">
        <w:t>.</w:t>
      </w:r>
    </w:p>
    <w:p w14:paraId="7BEB278E" w14:textId="5E02AB36" w:rsidR="00AA7022" w:rsidRPr="00272557" w:rsidRDefault="00962FD5" w:rsidP="006F2216">
      <w:pPr>
        <w:pStyle w:val="Titre1"/>
      </w:pPr>
      <w:bookmarkStart w:id="33" w:name="_Toc198731613"/>
      <w:bookmarkEnd w:id="14"/>
      <w:r w:rsidRPr="00272557">
        <w:t>L</w:t>
      </w:r>
      <w:r w:rsidR="00F3770A">
        <w:t>ES EXIGENCES</w:t>
      </w:r>
      <w:bookmarkEnd w:id="33"/>
    </w:p>
    <w:p w14:paraId="77482347" w14:textId="57C30DF7" w:rsidR="00717F58" w:rsidRPr="0025161C" w:rsidRDefault="00962FD5" w:rsidP="006F2216">
      <w:pPr>
        <w:pStyle w:val="Titre2"/>
        <w:rPr>
          <w:rFonts w:eastAsiaTheme="majorEastAsia"/>
        </w:rPr>
      </w:pPr>
      <w:bookmarkStart w:id="34" w:name="_Toc162278794"/>
      <w:bookmarkStart w:id="35" w:name="_Toc198731614"/>
      <w:r w:rsidRPr="000C7670">
        <w:t>Généralités</w:t>
      </w:r>
      <w:bookmarkEnd w:id="34"/>
      <w:bookmarkEnd w:id="35"/>
    </w:p>
    <w:p w14:paraId="607136DF" w14:textId="4BB762BD" w:rsidR="00717F58" w:rsidRPr="00EC4FDF" w:rsidRDefault="00717F58" w:rsidP="001F5D68">
      <w:pPr>
        <w:ind w:left="-1134"/>
        <w:jc w:val="both"/>
      </w:pPr>
      <w:r w:rsidRPr="00EC4FDF">
        <w:t xml:space="preserve">Le </w:t>
      </w:r>
      <w:r>
        <w:t>titulaire</w:t>
      </w:r>
      <w:r w:rsidRPr="00EC4FDF">
        <w:t xml:space="preserve"> respecte l’ensemble des exigences du tableau </w:t>
      </w:r>
      <w:r w:rsidR="001F5D68">
        <w:t>ci-dessous</w:t>
      </w:r>
      <w:r w:rsidRPr="00EC4FDF">
        <w:t>.</w:t>
      </w:r>
    </w:p>
    <w:p w14:paraId="7252E073" w14:textId="77777777" w:rsidR="00717F58" w:rsidRPr="00EC4FDF" w:rsidRDefault="00717F58" w:rsidP="004C4623">
      <w:pPr>
        <w:ind w:left="-1134"/>
        <w:jc w:val="both"/>
      </w:pPr>
      <w:r w:rsidRPr="00EC4FDF">
        <w:t>Il s’assure de mettre les moyens en œuvre pour, pour chaque exigence, être en mesure d’atteindre le niveau demandé pour chaque critère détaillant l’exigence.</w:t>
      </w:r>
    </w:p>
    <w:p w14:paraId="70799B01" w14:textId="77777777" w:rsidR="00717F58" w:rsidRPr="00EC4FDF" w:rsidRDefault="00717F58" w:rsidP="004C4623">
      <w:pPr>
        <w:ind w:left="-1134"/>
        <w:jc w:val="both"/>
      </w:pPr>
      <w:r w:rsidRPr="00EC4FDF">
        <w:t>Certaines exigences peuvent faire l’objet d’une réponse différente lors de l’offre initiale. Elles sont marquées « oui » dans la colonne « flexible au moment de l’offre ».</w:t>
      </w:r>
    </w:p>
    <w:p w14:paraId="043C5FB1" w14:textId="77777777" w:rsidR="00717F58" w:rsidRPr="00EC4FDF" w:rsidRDefault="00717F58" w:rsidP="004C4623">
      <w:pPr>
        <w:ind w:left="-1134"/>
        <w:jc w:val="both"/>
      </w:pPr>
      <w:r w:rsidRPr="00EC4FDF">
        <w:t>D’autres exigences peuvent faire l’objet de négociation pour les candidats qui seraient admis à déposer une offre. Elles sont marquées « oui » dans la colonne « Flexibilité au moment de la négociation ».</w:t>
      </w:r>
    </w:p>
    <w:p w14:paraId="1B2FB330" w14:textId="77777777" w:rsidR="00717F58" w:rsidRPr="00EC4FDF" w:rsidRDefault="00717F58" w:rsidP="004C4623">
      <w:pPr>
        <w:ind w:left="-1134"/>
        <w:jc w:val="both"/>
      </w:pPr>
      <w:r w:rsidRPr="00EC4FDF">
        <w:t>Enfin, certaines exigences peuvent être améliorées et amener une valeur interne meilleure lors de l’analyse des offres pour le critère d’attribution correspondant. Elles sont marquées « oui » dans la colonne « améliorable ? » ; Si elles sont marquées « non », le fait de faire mieux ne sera pas valorisé.</w:t>
      </w:r>
    </w:p>
    <w:p w14:paraId="0FFA0086" w14:textId="77777777" w:rsidR="00717F58" w:rsidRPr="00EC4FDF" w:rsidRDefault="00717F58" w:rsidP="004C4623">
      <w:pPr>
        <w:ind w:left="-1134"/>
        <w:jc w:val="both"/>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150982FD" w14:textId="77777777" w:rsidR="00AB34F5" w:rsidRDefault="00717F58" w:rsidP="004C4623">
      <w:pPr>
        <w:ind w:left="-1134"/>
        <w:jc w:val="both"/>
      </w:pPr>
      <w:r>
        <w:t>Tous les délais sont exprimés en jours ouvrés.</w:t>
      </w:r>
      <w:r w:rsidR="00AB34F5" w:rsidRPr="00AB34F5">
        <w:t xml:space="preserve"> </w:t>
      </w:r>
    </w:p>
    <w:p w14:paraId="62A5C6BC" w14:textId="102D7C79" w:rsidR="00DF16D6" w:rsidRPr="00DF16D6" w:rsidRDefault="00AB34F5" w:rsidP="00AB34F5">
      <w:pPr>
        <w:pStyle w:val="Titre2"/>
      </w:pPr>
      <w:bookmarkStart w:id="36" w:name="_Toc198731615"/>
      <w:r w:rsidRPr="00AB34F5">
        <w:t>Prestations attendues dans le cadre du réexamen quinquennal de l’étude de dangers</w:t>
      </w:r>
      <w:bookmarkEnd w:id="36"/>
    </w:p>
    <w:p w14:paraId="6FC5DCB4" w14:textId="4DDB842D" w:rsidR="00DF16D6" w:rsidRDefault="00AB34F5" w:rsidP="004C4623">
      <w:pPr>
        <w:ind w:left="-1134"/>
        <w:jc w:val="both"/>
      </w:pPr>
      <w:r w:rsidRPr="00AB34F5">
        <w:t xml:space="preserve">Dans le cadre de la présente mission, le titulaire doit assurer la réalisation complète des prestations suivantes </w:t>
      </w:r>
      <w:r w:rsidR="002D4E51">
        <w:t>:</w:t>
      </w:r>
    </w:p>
    <w:p w14:paraId="172925FB" w14:textId="77777777" w:rsidR="00AB34F5" w:rsidRDefault="00AB34F5" w:rsidP="00AB34F5">
      <w:pPr>
        <w:pStyle w:val="Titre4"/>
      </w:pPr>
      <w:r w:rsidRPr="00AB34F5">
        <w:t>Analyse des évolutions des installations, procédés, substances et technologie</w:t>
      </w:r>
    </w:p>
    <w:p w14:paraId="5423B835" w14:textId="77777777" w:rsidR="00C91E73" w:rsidRDefault="00AB34F5" w:rsidP="00C91E73">
      <w:pPr>
        <w:ind w:left="-1134"/>
        <w:jc w:val="both"/>
      </w:pPr>
      <w:r w:rsidRPr="00AB34F5">
        <w:lastRenderedPageBreak/>
        <w:t xml:space="preserve">Le prestataire doit analyser l’ensemble des évolutions intervenues sur les installations, les procédés, les substances utilisées ou stockées, et les technologies mises en œuvre depuis la dernière version de l’étude de dangers. </w:t>
      </w:r>
    </w:p>
    <w:p w14:paraId="6020EB01" w14:textId="2580AAC3" w:rsidR="00AB34F5" w:rsidRDefault="00AB34F5" w:rsidP="00C91E73">
      <w:pPr>
        <w:ind w:left="-1134"/>
        <w:jc w:val="both"/>
      </w:pPr>
      <w:r w:rsidRPr="00AB34F5">
        <w:t>Cette analyse doit inclure les transformations internes (modifications techniques, organisationnelles ou fonctionnelles) et les éventuelles nouvelles sources de danger.</w:t>
      </w:r>
    </w:p>
    <w:p w14:paraId="658AA243" w14:textId="748282A4" w:rsidR="001133A7" w:rsidRPr="00AB34F5" w:rsidRDefault="001133A7" w:rsidP="00C91E73">
      <w:pPr>
        <w:ind w:left="-1134"/>
        <w:jc w:val="both"/>
      </w:pPr>
      <w:r w:rsidRPr="001133A7">
        <w:rPr>
          <w:highlight w:val="yellow"/>
        </w:rPr>
        <w:t xml:space="preserve">Le périmètre de l’EDD concerne le périmètre administratif (voir tracé sur le plan </w:t>
      </w:r>
      <w:proofErr w:type="spellStart"/>
      <w:r w:rsidRPr="001133A7">
        <w:rPr>
          <w:highlight w:val="yellow"/>
        </w:rPr>
        <w:t>tranmis</w:t>
      </w:r>
      <w:proofErr w:type="spellEnd"/>
      <w:r w:rsidRPr="001133A7">
        <w:rPr>
          <w:highlight w:val="yellow"/>
        </w:rPr>
        <w:t>)</w:t>
      </w:r>
    </w:p>
    <w:p w14:paraId="489CABEF" w14:textId="466C4707" w:rsidR="00FD450C" w:rsidRDefault="00AB34F5" w:rsidP="00AB34F5">
      <w:pPr>
        <w:pStyle w:val="Titre4"/>
      </w:pPr>
      <w:r w:rsidRPr="00AB34F5">
        <w:t>Intégration des évolutions réglementaires, normatives, scientifiques et les bonnes pratiques</w:t>
      </w:r>
    </w:p>
    <w:p w14:paraId="7AC4E2A3" w14:textId="56D5245A" w:rsidR="00C91E73" w:rsidRPr="00C91E73" w:rsidRDefault="00C91E73" w:rsidP="00C91E73">
      <w:pPr>
        <w:ind w:left="-1134"/>
        <w:jc w:val="both"/>
        <w:rPr>
          <w:lang w:val="fr-BE" w:eastAsia="fr-FR"/>
        </w:rPr>
      </w:pPr>
      <w:r w:rsidRPr="00C91E73">
        <w:rPr>
          <w:lang w:eastAsia="fr-FR"/>
        </w:rPr>
        <w:t>Le prestataire est tenu d’intégrer dans l’étude les évolutions intervenues dans la réglementation applicable (notamment le Code de l’environnement et les arrêtés préfectoraux), dans les normes techniques pertinentes, ainsi que les bonnes pratiques professionnelles reconnues et les avancées scientifiques en matière de gestion des risques technologiques.</w:t>
      </w:r>
    </w:p>
    <w:p w14:paraId="3E4299C1" w14:textId="70615107" w:rsidR="00AB34F5" w:rsidRDefault="00AB34F5" w:rsidP="00AB34F5">
      <w:pPr>
        <w:pStyle w:val="Titre4"/>
      </w:pPr>
      <w:r w:rsidRPr="00AB34F5">
        <w:t>Exploit</w:t>
      </w:r>
      <w:r w:rsidR="00C91E73">
        <w:t>ation</w:t>
      </w:r>
      <w:r w:rsidRPr="00AB34F5">
        <w:t xml:space="preserve"> des résultats d’inspections, contrôles, incidents, accidents et exercices POI </w:t>
      </w:r>
    </w:p>
    <w:p w14:paraId="3D47D10A" w14:textId="77777777" w:rsidR="00C91E73" w:rsidRDefault="00C91E73" w:rsidP="00C91E73">
      <w:pPr>
        <w:spacing w:after="0"/>
        <w:ind w:left="-1134"/>
        <w:jc w:val="both"/>
        <w:rPr>
          <w:lang w:eastAsia="fr-FR"/>
        </w:rPr>
      </w:pPr>
      <w:r w:rsidRPr="00C91E73">
        <w:rPr>
          <w:lang w:eastAsia="fr-FR"/>
        </w:rPr>
        <w:t xml:space="preserve">Le prestataire doit exploiter les retours d’expérience issus des inspections administratives, des contrôles internes ou externes, des incidents ou accidents survenus, ainsi que des exercices du Plan d’Opérations Internes (POI). </w:t>
      </w:r>
    </w:p>
    <w:p w14:paraId="13C9C6FB" w14:textId="795E9A06" w:rsidR="00C91E73" w:rsidRPr="00C91E73" w:rsidRDefault="00C91E73" w:rsidP="00C91E73">
      <w:pPr>
        <w:spacing w:after="0"/>
        <w:ind w:left="-1134"/>
        <w:jc w:val="both"/>
        <w:rPr>
          <w:lang w:val="fr-BE" w:eastAsia="fr-FR"/>
        </w:rPr>
      </w:pPr>
      <w:r w:rsidRPr="00C91E73">
        <w:rPr>
          <w:lang w:eastAsia="fr-FR"/>
        </w:rPr>
        <w:t>Ces éléments doivent contribuer à l’analyse critique des risques existants et à la validation ou la révision des scénarios étudiés.</w:t>
      </w:r>
    </w:p>
    <w:p w14:paraId="1C126E8F" w14:textId="77777777" w:rsidR="00AB34F5" w:rsidRDefault="00AB34F5" w:rsidP="00AB34F5">
      <w:pPr>
        <w:pStyle w:val="Titre4"/>
      </w:pPr>
      <w:r w:rsidRPr="00AB34F5">
        <w:t>Mis à jour des scénarios d’accidents majeurs et leur hiérarchisation</w:t>
      </w:r>
    </w:p>
    <w:p w14:paraId="3CA1C5EB" w14:textId="77777777" w:rsidR="00C91E73" w:rsidRDefault="00C91E73" w:rsidP="00C91E73">
      <w:pPr>
        <w:spacing w:after="0"/>
        <w:ind w:left="-1134"/>
        <w:jc w:val="both"/>
        <w:rPr>
          <w:lang w:eastAsia="fr-FR"/>
        </w:rPr>
      </w:pPr>
      <w:r w:rsidRPr="00C91E73">
        <w:rPr>
          <w:lang w:eastAsia="fr-FR"/>
        </w:rPr>
        <w:t xml:space="preserve">Le prestataire doit actualiser les scénarios d’accidents majeurs en cohérence avec les données techniques, organisationnelles et réglementaires les plus récentes. </w:t>
      </w:r>
    </w:p>
    <w:p w14:paraId="41DD8254" w14:textId="2763D9A8" w:rsidR="00AB34F5" w:rsidRPr="00AB34F5" w:rsidRDefault="00C91E73" w:rsidP="00C91E73">
      <w:pPr>
        <w:spacing w:after="0"/>
        <w:ind w:left="-1134"/>
        <w:jc w:val="both"/>
        <w:rPr>
          <w:lang w:val="fr-BE" w:eastAsia="fr-FR"/>
        </w:rPr>
      </w:pPr>
      <w:r w:rsidRPr="00C91E73">
        <w:rPr>
          <w:lang w:eastAsia="fr-FR"/>
        </w:rPr>
        <w:t>Chaque scénario doit être caractérisé selon sa probabilité, sa gravité, sa cinétique et son intensité, puis hiérarchisé à l’aide d’outils reconnus d’évaluation des risques.</w:t>
      </w:r>
    </w:p>
    <w:p w14:paraId="6F73CCF3" w14:textId="77777777" w:rsidR="00AB34F5" w:rsidRDefault="00AB34F5" w:rsidP="00AB34F5">
      <w:pPr>
        <w:pStyle w:val="Titre4"/>
      </w:pPr>
      <w:r w:rsidRPr="00AB34F5">
        <w:t>Évaluation de l’acceptabilité des risques à l’aide d’une matrice structurée</w:t>
      </w:r>
    </w:p>
    <w:p w14:paraId="767DA0B2" w14:textId="4261BCF3" w:rsidR="00C91E73" w:rsidRPr="00C91E73" w:rsidRDefault="00C91E73" w:rsidP="00C91E73">
      <w:pPr>
        <w:ind w:left="-1134"/>
        <w:jc w:val="both"/>
        <w:rPr>
          <w:lang w:val="fr-BE" w:eastAsia="fr-FR"/>
        </w:rPr>
      </w:pPr>
      <w:r w:rsidRPr="00C91E73">
        <w:rPr>
          <w:lang w:eastAsia="fr-FR"/>
        </w:rPr>
        <w:t>Le prestataire doit évaluer l’acceptabilité des risques identifiés à l’aide d’une matrice structurée croisant la gravité et la probabilité de chaque événement redouté. Cette évaluation doit permettre de déterminer les niveaux de maîtrise actuels et de prioriser les besoins de réduction des risques.</w:t>
      </w:r>
    </w:p>
    <w:p w14:paraId="11BC868F" w14:textId="603D6532" w:rsidR="00FD450C" w:rsidRDefault="00AB34F5" w:rsidP="00AB34F5">
      <w:pPr>
        <w:pStyle w:val="Titre4"/>
      </w:pPr>
      <w:r w:rsidRPr="00AB34F5">
        <w:t xml:space="preserve">Proposition des mesures de maîtrise des risques </w:t>
      </w:r>
    </w:p>
    <w:p w14:paraId="2D00453D" w14:textId="3B21D5D5" w:rsidR="00C91E73" w:rsidRPr="00C91E73" w:rsidRDefault="00C91E73" w:rsidP="00C91E73">
      <w:pPr>
        <w:ind w:left="-1134"/>
        <w:jc w:val="both"/>
        <w:rPr>
          <w:lang w:val="fr-BE" w:eastAsia="fr-FR"/>
        </w:rPr>
      </w:pPr>
      <w:r w:rsidRPr="00C91E73">
        <w:rPr>
          <w:lang w:eastAsia="fr-FR"/>
        </w:rPr>
        <w:t>Le prestataire doit proposer, si nécessaire, des mesures de maîtrise des risques complémentaires, selon le principe de réduction du risque à la source. Ces propositions doivent être argumentées, techniquement réalistes, et proportionnées à la nature des risques évalués.</w:t>
      </w:r>
    </w:p>
    <w:p w14:paraId="311B85AF" w14:textId="77777777" w:rsidR="00E7044C" w:rsidRDefault="00E7044C" w:rsidP="00AB34F5">
      <w:pPr>
        <w:pStyle w:val="Titre4"/>
      </w:pPr>
      <w:r>
        <w:t>Résumé des exigences (CRINIFLEX)</w:t>
      </w:r>
    </w:p>
    <w:p w14:paraId="07E4488B" w14:textId="77777777" w:rsidR="00E7044C" w:rsidRDefault="00E7044C" w:rsidP="00E7044C">
      <w:pPr>
        <w:ind w:left="-1134"/>
        <w:jc w:val="both"/>
      </w:pPr>
      <w:r w:rsidRPr="00E7044C">
        <w:t>Dans le cadre du contexte décrit ci-dessus, et dans le respect des contraintes du paragraphe « contraintes », le titulaire respecte l’ensemble des exigences et atteint les niveaux décrits ci-dessous :</w:t>
      </w:r>
    </w:p>
    <w:tbl>
      <w:tblPr>
        <w:tblW w:w="10835" w:type="dxa"/>
        <w:tblInd w:w="-2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0"/>
        <w:gridCol w:w="2977"/>
        <w:gridCol w:w="1275"/>
        <w:gridCol w:w="992"/>
        <w:gridCol w:w="1097"/>
        <w:gridCol w:w="1365"/>
        <w:gridCol w:w="9"/>
      </w:tblGrid>
      <w:tr w:rsidR="00C91E73" w:rsidRPr="00C91E73" w14:paraId="5C509CCA" w14:textId="77777777" w:rsidTr="00C91E73">
        <w:trPr>
          <w:trHeight w:val="570"/>
        </w:trPr>
        <w:tc>
          <w:tcPr>
            <w:tcW w:w="3120" w:type="dxa"/>
            <w:shd w:val="clear" w:color="000000" w:fill="F2F2F2"/>
            <w:noWrap/>
            <w:vAlign w:val="center"/>
            <w:hideMark/>
          </w:tcPr>
          <w:p w14:paraId="0E986D08"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 </w:t>
            </w:r>
          </w:p>
        </w:tc>
        <w:tc>
          <w:tcPr>
            <w:tcW w:w="2977" w:type="dxa"/>
            <w:shd w:val="clear" w:color="000000" w:fill="F2F2F2"/>
            <w:vAlign w:val="center"/>
            <w:hideMark/>
          </w:tcPr>
          <w:p w14:paraId="089B86E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CRI</w:t>
            </w:r>
          </w:p>
        </w:tc>
        <w:tc>
          <w:tcPr>
            <w:tcW w:w="1275" w:type="dxa"/>
            <w:shd w:val="clear" w:color="000000" w:fill="F2F2F2"/>
            <w:noWrap/>
            <w:vAlign w:val="center"/>
            <w:hideMark/>
          </w:tcPr>
          <w:p w14:paraId="5192175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NI</w:t>
            </w:r>
          </w:p>
        </w:tc>
        <w:tc>
          <w:tcPr>
            <w:tcW w:w="3463" w:type="dxa"/>
            <w:gridSpan w:val="4"/>
            <w:shd w:val="clear" w:color="000000" w:fill="F2F2F2"/>
            <w:noWrap/>
            <w:vAlign w:val="center"/>
            <w:hideMark/>
          </w:tcPr>
          <w:p w14:paraId="6C9647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FLEX</w:t>
            </w:r>
          </w:p>
        </w:tc>
      </w:tr>
      <w:tr w:rsidR="00C91E73" w:rsidRPr="00C91E73" w14:paraId="7E9354A4" w14:textId="77777777" w:rsidTr="00C91E73">
        <w:trPr>
          <w:gridAfter w:val="1"/>
          <w:wAfter w:w="9" w:type="dxa"/>
          <w:trHeight w:val="790"/>
        </w:trPr>
        <w:tc>
          <w:tcPr>
            <w:tcW w:w="3120" w:type="dxa"/>
            <w:shd w:val="clear" w:color="000000" w:fill="D9D9D9"/>
            <w:noWrap/>
            <w:vAlign w:val="center"/>
            <w:hideMark/>
          </w:tcPr>
          <w:p w14:paraId="1B9BDC9C"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 xml:space="preserve">Exigences </w:t>
            </w:r>
          </w:p>
        </w:tc>
        <w:tc>
          <w:tcPr>
            <w:tcW w:w="2977" w:type="dxa"/>
            <w:shd w:val="clear" w:color="000000" w:fill="D9D9D9"/>
            <w:vAlign w:val="center"/>
            <w:hideMark/>
          </w:tcPr>
          <w:p w14:paraId="456AFD60"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Critère d'exigence</w:t>
            </w:r>
          </w:p>
        </w:tc>
        <w:tc>
          <w:tcPr>
            <w:tcW w:w="1275" w:type="dxa"/>
            <w:shd w:val="clear" w:color="000000" w:fill="D9D9D9"/>
            <w:noWrap/>
            <w:vAlign w:val="center"/>
            <w:hideMark/>
          </w:tcPr>
          <w:p w14:paraId="3487284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Niveau</w:t>
            </w:r>
          </w:p>
        </w:tc>
        <w:tc>
          <w:tcPr>
            <w:tcW w:w="992" w:type="dxa"/>
            <w:shd w:val="clear" w:color="000000" w:fill="D9D9D9"/>
            <w:noWrap/>
            <w:vAlign w:val="center"/>
            <w:hideMark/>
          </w:tcPr>
          <w:p w14:paraId="40206AC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Variante</w:t>
            </w:r>
          </w:p>
        </w:tc>
        <w:tc>
          <w:tcPr>
            <w:tcW w:w="1097" w:type="dxa"/>
            <w:shd w:val="clear" w:color="000000" w:fill="D9D9D9"/>
            <w:vAlign w:val="center"/>
            <w:hideMark/>
          </w:tcPr>
          <w:p w14:paraId="36AC54D7" w14:textId="77777777" w:rsidR="00C91E73" w:rsidRPr="00C91E73" w:rsidRDefault="00C91E73" w:rsidP="00C91E73">
            <w:pPr>
              <w:spacing w:after="0" w:line="240" w:lineRule="auto"/>
              <w:ind w:left="31" w:hanging="31"/>
              <w:jc w:val="center"/>
              <w:rPr>
                <w:rFonts w:eastAsia="Times New Roman" w:cs="Arial"/>
                <w:color w:val="000000"/>
                <w:szCs w:val="20"/>
                <w:lang w:val="fr-BE" w:eastAsia="fr-BE"/>
              </w:rPr>
            </w:pPr>
            <w:r w:rsidRPr="00C91E73">
              <w:rPr>
                <w:rFonts w:eastAsia="Times New Roman" w:cs="Arial"/>
                <w:color w:val="000000"/>
                <w:szCs w:val="20"/>
                <w:lang w:val="fr-BE" w:eastAsia="fr-BE"/>
              </w:rPr>
              <w:t>Négociable ou pas</w:t>
            </w:r>
          </w:p>
        </w:tc>
        <w:tc>
          <w:tcPr>
            <w:tcW w:w="1365" w:type="dxa"/>
            <w:shd w:val="clear" w:color="000000" w:fill="D9D9D9"/>
            <w:vAlign w:val="center"/>
            <w:hideMark/>
          </w:tcPr>
          <w:p w14:paraId="0C3F971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Améliorable ou pas </w:t>
            </w:r>
          </w:p>
        </w:tc>
      </w:tr>
      <w:tr w:rsidR="00C91E73" w:rsidRPr="00C91E73" w14:paraId="2DE7F8CC" w14:textId="77777777" w:rsidTr="00C91E73">
        <w:trPr>
          <w:gridAfter w:val="1"/>
          <w:wAfter w:w="9" w:type="dxa"/>
          <w:trHeight w:val="870"/>
        </w:trPr>
        <w:tc>
          <w:tcPr>
            <w:tcW w:w="3120" w:type="dxa"/>
            <w:vAlign w:val="center"/>
            <w:hideMark/>
          </w:tcPr>
          <w:p w14:paraId="7523263D"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Analyse des évolutions des installations, procédés, substances et technologie</w:t>
            </w:r>
          </w:p>
        </w:tc>
        <w:tc>
          <w:tcPr>
            <w:tcW w:w="2977" w:type="dxa"/>
            <w:vAlign w:val="center"/>
            <w:hideMark/>
          </w:tcPr>
          <w:p w14:paraId="607EEC5E" w14:textId="21E7F56F"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Respect de l’exhaustivité et de la précision de l’analyse</w:t>
            </w:r>
          </w:p>
        </w:tc>
        <w:tc>
          <w:tcPr>
            <w:tcW w:w="1275" w:type="dxa"/>
            <w:noWrap/>
            <w:vAlign w:val="center"/>
            <w:hideMark/>
          </w:tcPr>
          <w:p w14:paraId="003EB5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00D44984"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vAlign w:val="center"/>
            <w:hideMark/>
          </w:tcPr>
          <w:p w14:paraId="6B14F91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vAlign w:val="center"/>
            <w:hideMark/>
          </w:tcPr>
          <w:p w14:paraId="1EA4A8A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772610A0" w14:textId="77777777" w:rsidTr="00C91E73">
        <w:trPr>
          <w:gridAfter w:val="1"/>
          <w:wAfter w:w="9" w:type="dxa"/>
          <w:trHeight w:val="1160"/>
        </w:trPr>
        <w:tc>
          <w:tcPr>
            <w:tcW w:w="3120" w:type="dxa"/>
            <w:vAlign w:val="center"/>
            <w:hideMark/>
          </w:tcPr>
          <w:p w14:paraId="37407EEE"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lastRenderedPageBreak/>
              <w:t>Respecter les exigences techniques : intégration des évolutions réglementaires, normatives, scientifiques et les bonnes pratiques</w:t>
            </w:r>
          </w:p>
        </w:tc>
        <w:tc>
          <w:tcPr>
            <w:tcW w:w="2977" w:type="dxa"/>
            <w:vAlign w:val="center"/>
            <w:hideMark/>
          </w:tcPr>
          <w:p w14:paraId="40523B9D"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Respect des référentiels, de la conformité réglementaire et prise en compte des nouveautés</w:t>
            </w:r>
          </w:p>
        </w:tc>
        <w:tc>
          <w:tcPr>
            <w:tcW w:w="1275" w:type="dxa"/>
            <w:noWrap/>
            <w:vAlign w:val="center"/>
            <w:hideMark/>
          </w:tcPr>
          <w:p w14:paraId="2DC5D6FE"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19D5A9C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34DE6F5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54630E3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76E66E83" w14:textId="77777777" w:rsidTr="00C91E73">
        <w:trPr>
          <w:gridAfter w:val="1"/>
          <w:wAfter w:w="9" w:type="dxa"/>
          <w:trHeight w:val="1160"/>
        </w:trPr>
        <w:tc>
          <w:tcPr>
            <w:tcW w:w="3120" w:type="dxa"/>
            <w:vAlign w:val="center"/>
            <w:hideMark/>
          </w:tcPr>
          <w:p w14:paraId="0A58BB7F"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Exploitation des résultats d’inspections, contrôles, incidents, accidents et exercices POI</w:t>
            </w:r>
          </w:p>
        </w:tc>
        <w:tc>
          <w:tcPr>
            <w:tcW w:w="2977" w:type="dxa"/>
            <w:vAlign w:val="center"/>
            <w:hideMark/>
          </w:tcPr>
          <w:p w14:paraId="091DA3DF"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Exploitation pertinente, traçabilité des sources et valorisation du retour d’expérience</w:t>
            </w:r>
          </w:p>
        </w:tc>
        <w:tc>
          <w:tcPr>
            <w:tcW w:w="1275" w:type="dxa"/>
            <w:noWrap/>
            <w:vAlign w:val="center"/>
            <w:hideMark/>
          </w:tcPr>
          <w:p w14:paraId="5124665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7C7730FB"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039F066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06C60CD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7990D3B2" w14:textId="77777777" w:rsidTr="00C91E73">
        <w:trPr>
          <w:gridAfter w:val="1"/>
          <w:wAfter w:w="9" w:type="dxa"/>
          <w:trHeight w:val="870"/>
        </w:trPr>
        <w:tc>
          <w:tcPr>
            <w:tcW w:w="3120" w:type="dxa"/>
            <w:vAlign w:val="center"/>
            <w:hideMark/>
          </w:tcPr>
          <w:p w14:paraId="012A8776"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Mise à jour des scénarios d’accidents majeurs et leur hiérarchisation</w:t>
            </w:r>
          </w:p>
        </w:tc>
        <w:tc>
          <w:tcPr>
            <w:tcW w:w="2977" w:type="dxa"/>
            <w:vAlign w:val="center"/>
            <w:hideMark/>
          </w:tcPr>
          <w:p w14:paraId="579B74AF"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Justification de la hiérarchisation, cohérence des scénarios, clarté des critères</w:t>
            </w:r>
          </w:p>
        </w:tc>
        <w:tc>
          <w:tcPr>
            <w:tcW w:w="1275" w:type="dxa"/>
            <w:noWrap/>
            <w:vAlign w:val="center"/>
            <w:hideMark/>
          </w:tcPr>
          <w:p w14:paraId="01D84DF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6233F3B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7E199E6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37DECDF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30C062F7" w14:textId="77777777" w:rsidTr="00C91E73">
        <w:trPr>
          <w:gridAfter w:val="1"/>
          <w:wAfter w:w="9" w:type="dxa"/>
          <w:trHeight w:val="870"/>
        </w:trPr>
        <w:tc>
          <w:tcPr>
            <w:tcW w:w="3120" w:type="dxa"/>
            <w:vAlign w:val="center"/>
            <w:hideMark/>
          </w:tcPr>
          <w:p w14:paraId="441658BD"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Mise à jour des scénarios d’accidents majeurs et leur hiérarchisation</w:t>
            </w:r>
          </w:p>
        </w:tc>
        <w:tc>
          <w:tcPr>
            <w:tcW w:w="2977" w:type="dxa"/>
            <w:vAlign w:val="center"/>
            <w:hideMark/>
          </w:tcPr>
          <w:p w14:paraId="285714EA"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Assure la cohérence des scénarios et la clarté des critères</w:t>
            </w:r>
          </w:p>
        </w:tc>
        <w:tc>
          <w:tcPr>
            <w:tcW w:w="1275" w:type="dxa"/>
            <w:noWrap/>
            <w:vAlign w:val="center"/>
            <w:hideMark/>
          </w:tcPr>
          <w:p w14:paraId="2FCA2F1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7A7CAC1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1BE3C7E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0C799E7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65BDB79C" w14:textId="77777777" w:rsidTr="00C91E73">
        <w:trPr>
          <w:gridAfter w:val="1"/>
          <w:wAfter w:w="9" w:type="dxa"/>
          <w:trHeight w:val="870"/>
        </w:trPr>
        <w:tc>
          <w:tcPr>
            <w:tcW w:w="3120" w:type="dxa"/>
            <w:vAlign w:val="center"/>
            <w:hideMark/>
          </w:tcPr>
          <w:p w14:paraId="5FA1789E"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Évaluation de l’acceptabilité des risques à l’aide d’une matrice structurée</w:t>
            </w:r>
          </w:p>
        </w:tc>
        <w:tc>
          <w:tcPr>
            <w:tcW w:w="2977" w:type="dxa"/>
            <w:vAlign w:val="center"/>
            <w:hideMark/>
          </w:tcPr>
          <w:p w14:paraId="509D2BE6"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Application d’une méthode reconnue avec lisibilité des résultats</w:t>
            </w:r>
          </w:p>
        </w:tc>
        <w:tc>
          <w:tcPr>
            <w:tcW w:w="1275" w:type="dxa"/>
            <w:noWrap/>
            <w:vAlign w:val="center"/>
            <w:hideMark/>
          </w:tcPr>
          <w:p w14:paraId="38AA02F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6D41044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724E720E"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467A87E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6C271A59" w14:textId="77777777" w:rsidTr="00C91E73">
        <w:trPr>
          <w:gridAfter w:val="1"/>
          <w:wAfter w:w="9" w:type="dxa"/>
          <w:trHeight w:val="880"/>
        </w:trPr>
        <w:tc>
          <w:tcPr>
            <w:tcW w:w="3120" w:type="dxa"/>
            <w:vAlign w:val="center"/>
            <w:hideMark/>
          </w:tcPr>
          <w:p w14:paraId="3A39C911"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techniques : Proposition des mesures de maîtrise des risques</w:t>
            </w:r>
          </w:p>
        </w:tc>
        <w:tc>
          <w:tcPr>
            <w:tcW w:w="2977" w:type="dxa"/>
            <w:vAlign w:val="center"/>
            <w:hideMark/>
          </w:tcPr>
          <w:p w14:paraId="55E37282"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Pertinence des mesures avec une faisabilité technique et économique</w:t>
            </w:r>
          </w:p>
        </w:tc>
        <w:tc>
          <w:tcPr>
            <w:tcW w:w="1275" w:type="dxa"/>
            <w:noWrap/>
            <w:vAlign w:val="center"/>
            <w:hideMark/>
          </w:tcPr>
          <w:p w14:paraId="11ACBD3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2AE2E415"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5D54C6F4"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186169DE"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6A44B5C8" w14:textId="77777777" w:rsidTr="00C91E73">
        <w:trPr>
          <w:gridAfter w:val="1"/>
          <w:wAfter w:w="9" w:type="dxa"/>
          <w:trHeight w:val="600"/>
        </w:trPr>
        <w:tc>
          <w:tcPr>
            <w:tcW w:w="3120" w:type="dxa"/>
            <w:vAlign w:val="center"/>
            <w:hideMark/>
          </w:tcPr>
          <w:p w14:paraId="332ACB15"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eastAsia="fr-BE"/>
              </w:rPr>
              <w:t xml:space="preserve">Respecter les délais de livraison et d’exécution </w:t>
            </w:r>
          </w:p>
        </w:tc>
        <w:tc>
          <w:tcPr>
            <w:tcW w:w="2977" w:type="dxa"/>
            <w:vAlign w:val="center"/>
            <w:hideMark/>
          </w:tcPr>
          <w:p w14:paraId="0BBDBD1F"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Taux de respect du planning défini dans l'AAE</w:t>
            </w:r>
          </w:p>
        </w:tc>
        <w:tc>
          <w:tcPr>
            <w:tcW w:w="1275" w:type="dxa"/>
            <w:noWrap/>
            <w:vAlign w:val="center"/>
            <w:hideMark/>
          </w:tcPr>
          <w:p w14:paraId="090D159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100%</w:t>
            </w:r>
          </w:p>
        </w:tc>
        <w:tc>
          <w:tcPr>
            <w:tcW w:w="992" w:type="dxa"/>
            <w:noWrap/>
            <w:vAlign w:val="center"/>
            <w:hideMark/>
          </w:tcPr>
          <w:p w14:paraId="56023F0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2F3A104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618FF20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1A26B7BF" w14:textId="77777777" w:rsidTr="00C91E73">
        <w:trPr>
          <w:gridAfter w:val="1"/>
          <w:wAfter w:w="9" w:type="dxa"/>
          <w:trHeight w:val="590"/>
        </w:trPr>
        <w:tc>
          <w:tcPr>
            <w:tcW w:w="3120" w:type="dxa"/>
            <w:vAlign w:val="center"/>
            <w:hideMark/>
          </w:tcPr>
          <w:p w14:paraId="68FE9F2F"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 xml:space="preserve">Respecter vos promesses (Livrables et </w:t>
            </w:r>
            <w:proofErr w:type="spellStart"/>
            <w:r w:rsidRPr="00C91E73">
              <w:rPr>
                <w:rFonts w:eastAsia="Times New Roman" w:cs="Arial"/>
                <w:b/>
                <w:bCs/>
                <w:color w:val="000000"/>
                <w:szCs w:val="20"/>
                <w:lang w:val="fr-BE" w:eastAsia="fr-BE"/>
              </w:rPr>
              <w:t>reporting</w:t>
            </w:r>
            <w:proofErr w:type="spellEnd"/>
            <w:r w:rsidRPr="00C91E73">
              <w:rPr>
                <w:rFonts w:eastAsia="Times New Roman" w:cs="Arial"/>
                <w:b/>
                <w:bCs/>
                <w:color w:val="000000"/>
                <w:szCs w:val="20"/>
                <w:lang w:val="fr-BE" w:eastAsia="fr-BE"/>
              </w:rPr>
              <w:t>)</w:t>
            </w:r>
          </w:p>
        </w:tc>
        <w:tc>
          <w:tcPr>
            <w:tcW w:w="2977" w:type="dxa"/>
            <w:vAlign w:val="center"/>
            <w:hideMark/>
          </w:tcPr>
          <w:p w14:paraId="0B2DACA3" w14:textId="2A25D4EF"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Stabilité de l'équipe projet telle que mentionnée dans l'AAE</w:t>
            </w:r>
          </w:p>
        </w:tc>
        <w:tc>
          <w:tcPr>
            <w:tcW w:w="1275" w:type="dxa"/>
            <w:noWrap/>
            <w:vAlign w:val="center"/>
            <w:hideMark/>
          </w:tcPr>
          <w:p w14:paraId="7244A58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4E8F34B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66E60FF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22FE8AF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186E8760" w14:textId="77777777" w:rsidTr="00C91E73">
        <w:trPr>
          <w:gridAfter w:val="1"/>
          <w:wAfter w:w="9" w:type="dxa"/>
          <w:trHeight w:val="590"/>
        </w:trPr>
        <w:tc>
          <w:tcPr>
            <w:tcW w:w="3120" w:type="dxa"/>
            <w:vAlign w:val="center"/>
            <w:hideMark/>
          </w:tcPr>
          <w:p w14:paraId="5A63D7D4"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 xml:space="preserve">Respecter vos promesses (Livrables et </w:t>
            </w:r>
            <w:proofErr w:type="spellStart"/>
            <w:r w:rsidRPr="00C91E73">
              <w:rPr>
                <w:rFonts w:eastAsia="Times New Roman" w:cs="Arial"/>
                <w:b/>
                <w:bCs/>
                <w:color w:val="000000"/>
                <w:szCs w:val="20"/>
                <w:lang w:val="fr-BE" w:eastAsia="fr-BE"/>
              </w:rPr>
              <w:t>reporting</w:t>
            </w:r>
            <w:proofErr w:type="spellEnd"/>
            <w:r w:rsidRPr="00C91E73">
              <w:rPr>
                <w:rFonts w:eastAsia="Times New Roman" w:cs="Arial"/>
                <w:b/>
                <w:bCs/>
                <w:color w:val="000000"/>
                <w:szCs w:val="20"/>
                <w:lang w:val="fr-BE" w:eastAsia="fr-BE"/>
              </w:rPr>
              <w:t>)</w:t>
            </w:r>
          </w:p>
        </w:tc>
        <w:tc>
          <w:tcPr>
            <w:tcW w:w="2977" w:type="dxa"/>
            <w:vAlign w:val="center"/>
            <w:hideMark/>
          </w:tcPr>
          <w:p w14:paraId="435BB7C2"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Remise les livrables dans des formats modifiables et interopérables telle que mentionnée dans l'AAE</w:t>
            </w:r>
          </w:p>
        </w:tc>
        <w:tc>
          <w:tcPr>
            <w:tcW w:w="1275" w:type="dxa"/>
            <w:noWrap/>
            <w:vAlign w:val="center"/>
            <w:hideMark/>
          </w:tcPr>
          <w:p w14:paraId="30A55BD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52C193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67532F3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7D46992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0CF4AC08" w14:textId="77777777" w:rsidTr="00C91E73">
        <w:trPr>
          <w:gridAfter w:val="1"/>
          <w:wAfter w:w="9" w:type="dxa"/>
          <w:trHeight w:val="590"/>
        </w:trPr>
        <w:tc>
          <w:tcPr>
            <w:tcW w:w="3120" w:type="dxa"/>
            <w:vAlign w:val="center"/>
            <w:hideMark/>
          </w:tcPr>
          <w:p w14:paraId="634C1A75"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noWrap/>
            <w:vAlign w:val="center"/>
            <w:hideMark/>
          </w:tcPr>
          <w:p w14:paraId="799FD743"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Présence aux réunions clés (lancement, restitution, suivi)</w:t>
            </w:r>
          </w:p>
        </w:tc>
        <w:tc>
          <w:tcPr>
            <w:tcW w:w="1275" w:type="dxa"/>
            <w:noWrap/>
            <w:vAlign w:val="center"/>
            <w:hideMark/>
          </w:tcPr>
          <w:p w14:paraId="0412209A"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46795FC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395C391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22074BD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5BD1974A" w14:textId="77777777" w:rsidTr="00C91E73">
        <w:trPr>
          <w:gridAfter w:val="1"/>
          <w:wAfter w:w="9" w:type="dxa"/>
          <w:trHeight w:val="580"/>
        </w:trPr>
        <w:tc>
          <w:tcPr>
            <w:tcW w:w="3120" w:type="dxa"/>
            <w:vAlign w:val="center"/>
            <w:hideMark/>
          </w:tcPr>
          <w:p w14:paraId="2178623C"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225D5B89" w14:textId="08669724"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Présentation orale des conclusions et recommandations en fin de mission</w:t>
            </w:r>
          </w:p>
        </w:tc>
        <w:tc>
          <w:tcPr>
            <w:tcW w:w="1275" w:type="dxa"/>
            <w:noWrap/>
            <w:vAlign w:val="center"/>
            <w:hideMark/>
          </w:tcPr>
          <w:p w14:paraId="728D520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992" w:type="dxa"/>
            <w:noWrap/>
            <w:vAlign w:val="center"/>
            <w:hideMark/>
          </w:tcPr>
          <w:p w14:paraId="3291171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0330601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71E43BA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r>
      <w:tr w:rsidR="00C91E73" w:rsidRPr="00C91E73" w14:paraId="0E7CAD08" w14:textId="77777777" w:rsidTr="00C91E73">
        <w:trPr>
          <w:gridAfter w:val="1"/>
          <w:wAfter w:w="9" w:type="dxa"/>
          <w:trHeight w:val="580"/>
        </w:trPr>
        <w:tc>
          <w:tcPr>
            <w:tcW w:w="3120" w:type="dxa"/>
            <w:vAlign w:val="center"/>
            <w:hideMark/>
          </w:tcPr>
          <w:p w14:paraId="12A5DB03"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7FCFAF7E" w14:textId="57269016"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 xml:space="preserve">Transmission </w:t>
            </w:r>
            <w:r w:rsidR="000563B2">
              <w:rPr>
                <w:rFonts w:eastAsia="Times New Roman" w:cs="Arial"/>
                <w:color w:val="000000"/>
                <w:szCs w:val="20"/>
                <w:lang w:val="fr-BE" w:eastAsia="fr-BE"/>
              </w:rPr>
              <w:t>d</w:t>
            </w:r>
            <w:r w:rsidRPr="00C91E73">
              <w:rPr>
                <w:rFonts w:eastAsia="Times New Roman" w:cs="Arial"/>
                <w:color w:val="000000"/>
                <w:szCs w:val="20"/>
                <w:lang w:val="fr-BE" w:eastAsia="fr-BE"/>
              </w:rPr>
              <w:t xml:space="preserve">es supports de réunion avant la </w:t>
            </w:r>
            <w:r w:rsidR="000563B2">
              <w:rPr>
                <w:rFonts w:eastAsia="Times New Roman" w:cs="Arial"/>
                <w:color w:val="000000"/>
                <w:szCs w:val="20"/>
                <w:lang w:val="fr-BE" w:eastAsia="fr-BE"/>
              </w:rPr>
              <w:t xml:space="preserve">date </w:t>
            </w:r>
            <w:r w:rsidRPr="00C91E73">
              <w:rPr>
                <w:rFonts w:eastAsia="Times New Roman" w:cs="Arial"/>
                <w:color w:val="000000"/>
                <w:szCs w:val="20"/>
                <w:lang w:val="fr-BE" w:eastAsia="fr-BE"/>
              </w:rPr>
              <w:t>prévue</w:t>
            </w:r>
            <w:r w:rsidR="000563B2">
              <w:rPr>
                <w:rFonts w:eastAsia="Times New Roman" w:cs="Arial"/>
                <w:color w:val="000000"/>
                <w:szCs w:val="20"/>
                <w:lang w:val="fr-BE" w:eastAsia="fr-BE"/>
              </w:rPr>
              <w:t xml:space="preserve"> de réunion</w:t>
            </w:r>
          </w:p>
        </w:tc>
        <w:tc>
          <w:tcPr>
            <w:tcW w:w="1275" w:type="dxa"/>
            <w:vAlign w:val="center"/>
            <w:hideMark/>
          </w:tcPr>
          <w:p w14:paraId="5D8C77D2" w14:textId="7D7283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&lt; 7 jours </w:t>
            </w:r>
          </w:p>
        </w:tc>
        <w:tc>
          <w:tcPr>
            <w:tcW w:w="992" w:type="dxa"/>
            <w:noWrap/>
            <w:vAlign w:val="center"/>
            <w:hideMark/>
          </w:tcPr>
          <w:p w14:paraId="70DDA7A6"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02758EE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72F7261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24551453" w14:textId="77777777" w:rsidTr="00C91E73">
        <w:trPr>
          <w:gridAfter w:val="1"/>
          <w:wAfter w:w="9" w:type="dxa"/>
          <w:trHeight w:val="580"/>
        </w:trPr>
        <w:tc>
          <w:tcPr>
            <w:tcW w:w="3120" w:type="dxa"/>
            <w:vAlign w:val="center"/>
            <w:hideMark/>
          </w:tcPr>
          <w:p w14:paraId="6006B557"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7C67B59A" w14:textId="1DDF50AF"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Rédaction d'un compte rendu de chaque réunion après sa tenue</w:t>
            </w:r>
          </w:p>
        </w:tc>
        <w:tc>
          <w:tcPr>
            <w:tcW w:w="1275" w:type="dxa"/>
            <w:vAlign w:val="center"/>
            <w:hideMark/>
          </w:tcPr>
          <w:p w14:paraId="31AEBD79" w14:textId="0DE28D72"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&lt; 10 jours </w:t>
            </w:r>
          </w:p>
        </w:tc>
        <w:tc>
          <w:tcPr>
            <w:tcW w:w="992" w:type="dxa"/>
            <w:noWrap/>
            <w:vAlign w:val="center"/>
            <w:hideMark/>
          </w:tcPr>
          <w:p w14:paraId="17A78D6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11E9202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37827F29"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28ED0B9C" w14:textId="77777777" w:rsidTr="00C91E73">
        <w:trPr>
          <w:gridAfter w:val="1"/>
          <w:wAfter w:w="9" w:type="dxa"/>
          <w:trHeight w:val="590"/>
        </w:trPr>
        <w:tc>
          <w:tcPr>
            <w:tcW w:w="3120" w:type="dxa"/>
            <w:vAlign w:val="center"/>
            <w:hideMark/>
          </w:tcPr>
          <w:p w14:paraId="6EF9721E"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Respecter les exigences de pilotage et de rendu</w:t>
            </w:r>
          </w:p>
        </w:tc>
        <w:tc>
          <w:tcPr>
            <w:tcW w:w="2977" w:type="dxa"/>
            <w:vAlign w:val="center"/>
            <w:hideMark/>
          </w:tcPr>
          <w:p w14:paraId="729BCB0D" w14:textId="1B271541"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Respect du délai global de livraison de la notice de réexamen  à compter de l'ordre de service</w:t>
            </w:r>
          </w:p>
        </w:tc>
        <w:tc>
          <w:tcPr>
            <w:tcW w:w="1275" w:type="dxa"/>
            <w:vAlign w:val="center"/>
            <w:hideMark/>
          </w:tcPr>
          <w:p w14:paraId="5DC9B020" w14:textId="6FE3B6A3"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 xml:space="preserve">&lt; 1mois </w:t>
            </w:r>
          </w:p>
        </w:tc>
        <w:tc>
          <w:tcPr>
            <w:tcW w:w="992" w:type="dxa"/>
            <w:noWrap/>
            <w:vAlign w:val="center"/>
            <w:hideMark/>
          </w:tcPr>
          <w:p w14:paraId="1D76A5F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6BC92B73"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1F94C24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4CFEB7EB" w14:textId="77777777" w:rsidTr="00C91E73">
        <w:trPr>
          <w:gridAfter w:val="1"/>
          <w:wAfter w:w="9" w:type="dxa"/>
          <w:trHeight w:val="590"/>
        </w:trPr>
        <w:tc>
          <w:tcPr>
            <w:tcW w:w="3120" w:type="dxa"/>
            <w:vMerge w:val="restart"/>
            <w:vAlign w:val="center"/>
            <w:hideMark/>
          </w:tcPr>
          <w:p w14:paraId="28E32AE7" w14:textId="77777777" w:rsidR="00C91E73" w:rsidRPr="00C91E73" w:rsidRDefault="00C91E73" w:rsidP="00C91E73">
            <w:pPr>
              <w:spacing w:after="0" w:line="240" w:lineRule="auto"/>
              <w:rPr>
                <w:rFonts w:eastAsia="Times New Roman" w:cs="Arial"/>
                <w:b/>
                <w:bCs/>
                <w:color w:val="000000"/>
                <w:szCs w:val="20"/>
                <w:lang w:val="fr-BE" w:eastAsia="fr-BE"/>
              </w:rPr>
            </w:pPr>
            <w:r w:rsidRPr="00C91E73">
              <w:rPr>
                <w:rFonts w:eastAsia="Times New Roman" w:cs="Arial"/>
                <w:b/>
                <w:bCs/>
                <w:color w:val="000000"/>
                <w:szCs w:val="20"/>
                <w:lang w:val="fr-BE" w:eastAsia="fr-BE"/>
              </w:rPr>
              <w:t>Garantir la disponibilité et la gestion des intervenants sur site</w:t>
            </w:r>
          </w:p>
        </w:tc>
        <w:tc>
          <w:tcPr>
            <w:tcW w:w="2977" w:type="dxa"/>
            <w:vAlign w:val="center"/>
            <w:hideMark/>
          </w:tcPr>
          <w:p w14:paraId="2DF1A17B"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Taux de disponibilité en réponse aux demandes de présence sur site</w:t>
            </w:r>
          </w:p>
        </w:tc>
        <w:tc>
          <w:tcPr>
            <w:tcW w:w="1275" w:type="dxa"/>
            <w:noWrap/>
            <w:vAlign w:val="center"/>
            <w:hideMark/>
          </w:tcPr>
          <w:p w14:paraId="29CCC30D"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95%</w:t>
            </w:r>
          </w:p>
        </w:tc>
        <w:tc>
          <w:tcPr>
            <w:tcW w:w="992" w:type="dxa"/>
            <w:noWrap/>
            <w:vAlign w:val="center"/>
            <w:hideMark/>
          </w:tcPr>
          <w:p w14:paraId="2F639B9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097" w:type="dxa"/>
            <w:noWrap/>
            <w:vAlign w:val="center"/>
            <w:hideMark/>
          </w:tcPr>
          <w:p w14:paraId="1B55EAB2"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NON</w:t>
            </w:r>
          </w:p>
        </w:tc>
        <w:tc>
          <w:tcPr>
            <w:tcW w:w="1365" w:type="dxa"/>
            <w:noWrap/>
            <w:vAlign w:val="center"/>
            <w:hideMark/>
          </w:tcPr>
          <w:p w14:paraId="4A197087"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r w:rsidR="00C91E73" w:rsidRPr="00C91E73" w14:paraId="33003640" w14:textId="77777777" w:rsidTr="00C91E73">
        <w:trPr>
          <w:gridAfter w:val="1"/>
          <w:wAfter w:w="9" w:type="dxa"/>
          <w:trHeight w:val="300"/>
        </w:trPr>
        <w:tc>
          <w:tcPr>
            <w:tcW w:w="3120" w:type="dxa"/>
            <w:vMerge/>
            <w:vAlign w:val="center"/>
            <w:hideMark/>
          </w:tcPr>
          <w:p w14:paraId="62E29A25" w14:textId="77777777" w:rsidR="00C91E73" w:rsidRPr="00C91E73" w:rsidRDefault="00C91E73" w:rsidP="00C91E73">
            <w:pPr>
              <w:spacing w:after="0" w:line="240" w:lineRule="auto"/>
              <w:rPr>
                <w:rFonts w:eastAsia="Times New Roman" w:cs="Arial"/>
                <w:b/>
                <w:bCs/>
                <w:color w:val="000000"/>
                <w:szCs w:val="20"/>
                <w:lang w:val="fr-BE" w:eastAsia="fr-BE"/>
              </w:rPr>
            </w:pPr>
          </w:p>
        </w:tc>
        <w:tc>
          <w:tcPr>
            <w:tcW w:w="2977" w:type="dxa"/>
            <w:vAlign w:val="center"/>
            <w:hideMark/>
          </w:tcPr>
          <w:p w14:paraId="2A406D3C" w14:textId="77777777" w:rsidR="00C91E73" w:rsidRPr="00C91E73" w:rsidRDefault="00C91E73" w:rsidP="00C91E73">
            <w:pPr>
              <w:spacing w:after="0" w:line="240" w:lineRule="auto"/>
              <w:rPr>
                <w:rFonts w:eastAsia="Times New Roman" w:cs="Arial"/>
                <w:color w:val="000000"/>
                <w:szCs w:val="20"/>
                <w:lang w:val="fr-BE" w:eastAsia="fr-BE"/>
              </w:rPr>
            </w:pPr>
            <w:r w:rsidRPr="00C91E73">
              <w:rPr>
                <w:rFonts w:eastAsia="Times New Roman" w:cs="Arial"/>
                <w:color w:val="000000"/>
                <w:szCs w:val="20"/>
                <w:lang w:val="fr-BE" w:eastAsia="fr-BE"/>
              </w:rPr>
              <w:t>Délai de prévenance avant la présentation de l’intervenant sur site</w:t>
            </w:r>
          </w:p>
        </w:tc>
        <w:tc>
          <w:tcPr>
            <w:tcW w:w="1275" w:type="dxa"/>
            <w:noWrap/>
            <w:vAlign w:val="center"/>
            <w:hideMark/>
          </w:tcPr>
          <w:p w14:paraId="04AB70F1"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72 heures</w:t>
            </w:r>
          </w:p>
        </w:tc>
        <w:tc>
          <w:tcPr>
            <w:tcW w:w="992" w:type="dxa"/>
            <w:noWrap/>
            <w:vAlign w:val="center"/>
            <w:hideMark/>
          </w:tcPr>
          <w:p w14:paraId="40186E5F"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097" w:type="dxa"/>
            <w:noWrap/>
            <w:vAlign w:val="center"/>
            <w:hideMark/>
          </w:tcPr>
          <w:p w14:paraId="044EFB6C"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c>
          <w:tcPr>
            <w:tcW w:w="1365" w:type="dxa"/>
            <w:noWrap/>
            <w:vAlign w:val="center"/>
            <w:hideMark/>
          </w:tcPr>
          <w:p w14:paraId="65100798" w14:textId="77777777" w:rsidR="00C91E73" w:rsidRPr="00C91E73" w:rsidRDefault="00C91E73" w:rsidP="00C91E73">
            <w:pPr>
              <w:spacing w:after="0" w:line="240" w:lineRule="auto"/>
              <w:jc w:val="center"/>
              <w:rPr>
                <w:rFonts w:eastAsia="Times New Roman" w:cs="Arial"/>
                <w:color w:val="000000"/>
                <w:szCs w:val="20"/>
                <w:lang w:val="fr-BE" w:eastAsia="fr-BE"/>
              </w:rPr>
            </w:pPr>
            <w:r w:rsidRPr="00C91E73">
              <w:rPr>
                <w:rFonts w:eastAsia="Times New Roman" w:cs="Arial"/>
                <w:color w:val="000000"/>
                <w:szCs w:val="20"/>
                <w:lang w:val="fr-BE" w:eastAsia="fr-BE"/>
              </w:rPr>
              <w:t>OUI</w:t>
            </w:r>
          </w:p>
        </w:tc>
      </w:tr>
    </w:tbl>
    <w:p w14:paraId="19CEF4B7" w14:textId="0D0C915B" w:rsidR="000B0162" w:rsidRPr="00962FD5" w:rsidRDefault="000B0162" w:rsidP="004C2F20"/>
    <w:p w14:paraId="7263E639" w14:textId="77777777" w:rsidR="001F5D68" w:rsidRDefault="001F5D68" w:rsidP="006F2216">
      <w:pPr>
        <w:pStyle w:val="Titre1"/>
      </w:pPr>
      <w:bookmarkStart w:id="37" w:name="_Toc162278800"/>
      <w:bookmarkStart w:id="38" w:name="_Toc198731616"/>
      <w:r w:rsidRPr="00272557">
        <w:t xml:space="preserve">LES </w:t>
      </w:r>
      <w:r w:rsidRPr="006F2216">
        <w:t>CONTRAINTES</w:t>
      </w:r>
      <w:bookmarkEnd w:id="37"/>
      <w:bookmarkEnd w:id="38"/>
    </w:p>
    <w:p w14:paraId="78E2BCF2" w14:textId="1E88BB5B" w:rsidR="00D3487E" w:rsidRDefault="002019F5" w:rsidP="00D3487E">
      <w:pPr>
        <w:pStyle w:val="Titre2"/>
      </w:pPr>
      <w:bookmarkStart w:id="39" w:name="_Toc198731617"/>
      <w:r w:rsidRPr="002019F5">
        <w:t>Format des documents livrés</w:t>
      </w:r>
      <w:bookmarkEnd w:id="39"/>
    </w:p>
    <w:p w14:paraId="57C87AB2" w14:textId="77777777" w:rsidR="002019F5" w:rsidRDefault="002019F5" w:rsidP="002019F5">
      <w:pPr>
        <w:ind w:left="-1134"/>
      </w:pPr>
      <w:r w:rsidRPr="002019F5">
        <w:t>Les documents produits dans le cadre de la mission doivent être transmis exclusivement en format modifiable de la suite bureautique Microsoft Office (Word, Excel, PowerPoint). Les versions PDF sont proscrites, sauf pour les documents finaux validés par les deux parties.</w:t>
      </w:r>
    </w:p>
    <w:p w14:paraId="0543E16D" w14:textId="6466D363" w:rsidR="0008501B" w:rsidRDefault="0008501B" w:rsidP="002019F5">
      <w:pPr>
        <w:pStyle w:val="Titre2"/>
      </w:pPr>
      <w:bookmarkStart w:id="40" w:name="_Toc198731618"/>
      <w:r w:rsidRPr="006F2216">
        <w:t>Engagement</w:t>
      </w:r>
      <w:r w:rsidRPr="0008501B">
        <w:t xml:space="preserve"> de stabilité</w:t>
      </w:r>
      <w:r w:rsidR="00A227CE">
        <w:t xml:space="preserve"> de l’équipe</w:t>
      </w:r>
      <w:bookmarkEnd w:id="40"/>
      <w:r w:rsidR="00A227CE">
        <w:t xml:space="preserve"> </w:t>
      </w:r>
    </w:p>
    <w:p w14:paraId="26C85604" w14:textId="77777777" w:rsidR="002019F5" w:rsidRPr="002019F5" w:rsidRDefault="002019F5" w:rsidP="002019F5">
      <w:pPr>
        <w:ind w:left="-1134"/>
        <w:jc w:val="both"/>
        <w:rPr>
          <w:lang w:val="fr-BE"/>
        </w:rPr>
      </w:pPr>
      <w:r w:rsidRPr="002019F5">
        <w:rPr>
          <w:lang w:val="fr-BE"/>
        </w:rPr>
        <w:t>Le titulaire s’engage à garantir la stabilité de l’équipe mobilisée sur la mission, comprenant notamment le chef de projet, les experts en risques technologiques, et les spécialistes HSE.</w:t>
      </w:r>
    </w:p>
    <w:p w14:paraId="34F5F761" w14:textId="41E4343E" w:rsidR="002019F5" w:rsidRPr="002019F5" w:rsidRDefault="002019F5" w:rsidP="002019F5">
      <w:pPr>
        <w:ind w:left="-1134"/>
        <w:jc w:val="both"/>
        <w:rPr>
          <w:lang w:eastAsia="fr-FR"/>
        </w:rPr>
      </w:pPr>
      <w:r w:rsidRPr="002019F5">
        <w:rPr>
          <w:lang w:val="fr-BE"/>
        </w:rPr>
        <w:t>Tout remplacement d’un membre de l’équipe projet doit faire l’objet d’une validation préalable par la maîtrise d’ouvrage. Une période de transition effective d</w:t>
      </w:r>
      <w:r w:rsidR="00754814">
        <w:rPr>
          <w:lang w:val="fr-BE"/>
        </w:rPr>
        <w:t>oit</w:t>
      </w:r>
      <w:r w:rsidRPr="002019F5">
        <w:rPr>
          <w:lang w:val="fr-BE"/>
        </w:rPr>
        <w:t xml:space="preserve"> être assurée sans surcoût pour l’acheteur, afin de garantir la continuité de la mission.</w:t>
      </w:r>
    </w:p>
    <w:p w14:paraId="63A529B3" w14:textId="2A024AA2" w:rsidR="0008501B" w:rsidRDefault="00A227CE" w:rsidP="002019F5">
      <w:pPr>
        <w:pStyle w:val="Titre2"/>
      </w:pPr>
      <w:r>
        <w:t xml:space="preserve"> </w:t>
      </w:r>
      <w:bookmarkStart w:id="41" w:name="_Toc198731619"/>
      <w:r w:rsidRPr="00A227CE">
        <w:t>Profils obligatoires dans l’équipe projet</w:t>
      </w:r>
      <w:bookmarkEnd w:id="41"/>
    </w:p>
    <w:p w14:paraId="5D02DB79" w14:textId="495E8546" w:rsidR="002019F5" w:rsidRPr="002019F5" w:rsidRDefault="00A227CE" w:rsidP="002019F5">
      <w:pPr>
        <w:ind w:left="-1134"/>
        <w:rPr>
          <w:lang w:val="fr-BE"/>
        </w:rPr>
      </w:pPr>
      <w:r w:rsidRPr="00B10575">
        <w:rPr>
          <w:lang w:eastAsia="fr-FR"/>
        </w:rPr>
        <w:t xml:space="preserve">Dans le cadre de cette mission, </w:t>
      </w:r>
      <w:r>
        <w:t>l</w:t>
      </w:r>
      <w:r w:rsidRPr="00A227CE">
        <w:t xml:space="preserve">e </w:t>
      </w:r>
      <w:r>
        <w:t>candidat</w:t>
      </w:r>
      <w:r w:rsidRPr="00A227CE">
        <w:t xml:space="preserve"> d</w:t>
      </w:r>
      <w:r w:rsidR="003A4C8A">
        <w:t>oit</w:t>
      </w:r>
      <w:r w:rsidRPr="00A227CE">
        <w:t xml:space="preserve"> mettre à disposition une équipe projet comprenant à minima</w:t>
      </w:r>
      <w:r w:rsidR="002019F5">
        <w:t xml:space="preserve"> </w:t>
      </w:r>
      <w:r w:rsidR="002019F5" w:rsidRPr="002019F5">
        <w:rPr>
          <w:lang w:val="fr-BE"/>
        </w:rPr>
        <w:t>:</w:t>
      </w:r>
    </w:p>
    <w:p w14:paraId="51AAAC10" w14:textId="77777777" w:rsidR="002019F5" w:rsidRPr="002019F5" w:rsidRDefault="002019F5" w:rsidP="001E2CBC">
      <w:pPr>
        <w:numPr>
          <w:ilvl w:val="0"/>
          <w:numId w:val="10"/>
        </w:numPr>
        <w:rPr>
          <w:lang w:val="fr-BE"/>
        </w:rPr>
      </w:pPr>
      <w:r w:rsidRPr="002019F5">
        <w:rPr>
          <w:lang w:val="fr-BE"/>
        </w:rPr>
        <w:t>Un chef de projet disposant d’au moins 5 années d’expérience dans la conduite de missions similaires (études de dangers, analyse de risques technologiques),</w:t>
      </w:r>
    </w:p>
    <w:p w14:paraId="1B97CC5D" w14:textId="77777777" w:rsidR="002019F5" w:rsidRPr="002019F5" w:rsidRDefault="002019F5" w:rsidP="001E2CBC">
      <w:pPr>
        <w:numPr>
          <w:ilvl w:val="0"/>
          <w:numId w:val="10"/>
        </w:numPr>
        <w:rPr>
          <w:lang w:val="fr-BE"/>
        </w:rPr>
      </w:pPr>
      <w:r w:rsidRPr="002019F5">
        <w:rPr>
          <w:lang w:val="fr-BE"/>
        </w:rPr>
        <w:t>Un expert en modélisation des risques et scénarios d’accidents majeurs,</w:t>
      </w:r>
    </w:p>
    <w:p w14:paraId="2987CA80" w14:textId="77777777" w:rsidR="002019F5" w:rsidRPr="002019F5" w:rsidRDefault="002019F5" w:rsidP="001E2CBC">
      <w:pPr>
        <w:numPr>
          <w:ilvl w:val="0"/>
          <w:numId w:val="10"/>
        </w:numPr>
        <w:rPr>
          <w:lang w:val="fr-BE"/>
        </w:rPr>
      </w:pPr>
      <w:r w:rsidRPr="002019F5">
        <w:rPr>
          <w:lang w:val="fr-BE"/>
        </w:rPr>
        <w:t>Un ingénieur sécurité ou environnement, expérimenté en réglementation ICPE et maîtrise des risques industriels.</w:t>
      </w:r>
    </w:p>
    <w:p w14:paraId="6F9193EC" w14:textId="24473302" w:rsidR="00B10575" w:rsidRPr="002019F5" w:rsidRDefault="002019F5" w:rsidP="00754814">
      <w:pPr>
        <w:ind w:left="-1134"/>
        <w:jc w:val="both"/>
        <w:rPr>
          <w:lang w:val="fr-BE"/>
        </w:rPr>
      </w:pPr>
      <w:r w:rsidRPr="002019F5">
        <w:rPr>
          <w:lang w:val="fr-BE"/>
        </w:rPr>
        <w:t>Ces profils d</w:t>
      </w:r>
      <w:r w:rsidR="00754814">
        <w:rPr>
          <w:lang w:val="fr-BE"/>
        </w:rPr>
        <w:t>oivent</w:t>
      </w:r>
      <w:r w:rsidRPr="002019F5">
        <w:rPr>
          <w:lang w:val="fr-BE"/>
        </w:rPr>
        <w:t xml:space="preserve"> être clairement identifiés dans l’offre, avec les éléments de preuve d’expérience requis.</w:t>
      </w:r>
    </w:p>
    <w:bookmarkEnd w:id="5"/>
    <w:p w14:paraId="17ABDBD2" w14:textId="41FDE074" w:rsidR="00BE7D0B" w:rsidRDefault="00BE7D0B" w:rsidP="006F2216">
      <w:pPr>
        <w:pStyle w:val="Titre2"/>
        <w:rPr>
          <w:b/>
          <w:bCs/>
          <w:lang w:val="fr-BE"/>
        </w:rPr>
      </w:pPr>
      <w:r>
        <w:t xml:space="preserve"> </w:t>
      </w:r>
      <w:bookmarkStart w:id="42" w:name="_Toc198731620"/>
      <w:r w:rsidRPr="00BE7D0B">
        <w:t>Remplacement du personnel</w:t>
      </w:r>
      <w:bookmarkEnd w:id="42"/>
    </w:p>
    <w:p w14:paraId="06A64AF1" w14:textId="5847F0FA" w:rsidR="002019F5" w:rsidRDefault="00BE7D0B" w:rsidP="002019F5">
      <w:pPr>
        <w:ind w:left="-1134"/>
        <w:jc w:val="both"/>
        <w:rPr>
          <w:lang w:val="fr-BE"/>
        </w:rPr>
      </w:pPr>
      <w:r w:rsidRPr="00BE7D0B">
        <w:rPr>
          <w:lang w:val="fr-BE"/>
        </w:rPr>
        <w:t>Dans le cadre de la mise en œuvre d</w:t>
      </w:r>
      <w:r w:rsidR="004B4B5C">
        <w:rPr>
          <w:lang w:val="fr-BE"/>
        </w:rPr>
        <w:t>e cette mission</w:t>
      </w:r>
      <w:r w:rsidRPr="00BE7D0B">
        <w:rPr>
          <w:lang w:val="fr-BE"/>
        </w:rPr>
        <w:t xml:space="preserve">, </w:t>
      </w:r>
      <w:r w:rsidR="002019F5">
        <w:rPr>
          <w:lang w:val="fr-BE"/>
        </w:rPr>
        <w:t>l</w:t>
      </w:r>
      <w:r w:rsidR="002019F5" w:rsidRPr="002019F5">
        <w:rPr>
          <w:lang w:val="fr-BE"/>
        </w:rPr>
        <w:t>e candidat d</w:t>
      </w:r>
      <w:r w:rsidR="00754814">
        <w:rPr>
          <w:lang w:val="fr-BE"/>
        </w:rPr>
        <w:t>oit</w:t>
      </w:r>
      <w:r w:rsidR="002019F5" w:rsidRPr="002019F5">
        <w:rPr>
          <w:lang w:val="fr-BE"/>
        </w:rPr>
        <w:t xml:space="preserve"> présenter, dès la remise de son offre, une équipe dédiée comportant à la fois les membres principaux et leurs suppléants.</w:t>
      </w:r>
      <w:r w:rsidR="002019F5">
        <w:rPr>
          <w:lang w:val="fr-BE"/>
        </w:rPr>
        <w:t xml:space="preserve"> </w:t>
      </w:r>
      <w:r w:rsidR="002019F5" w:rsidRPr="002019F5">
        <w:rPr>
          <w:lang w:val="fr-BE"/>
        </w:rPr>
        <w:t>Les membres suppléants doivent être immédiatement mobilisables en cas d’indisponibilité, avec des compétences et expériences équivalentes.</w:t>
      </w:r>
      <w:r w:rsidR="002019F5">
        <w:rPr>
          <w:lang w:val="fr-BE"/>
        </w:rPr>
        <w:t xml:space="preserve"> </w:t>
      </w:r>
      <w:r w:rsidR="002019F5" w:rsidRPr="002019F5">
        <w:rPr>
          <w:lang w:val="fr-BE"/>
        </w:rPr>
        <w:t>Cette organisation vise à garantir la continuité de la prestation, le maintien de l’expertise attendue et la qualité des livrables.</w:t>
      </w:r>
      <w:r w:rsidR="002019F5">
        <w:rPr>
          <w:lang w:val="fr-BE"/>
        </w:rPr>
        <w:t xml:space="preserve"> </w:t>
      </w:r>
    </w:p>
    <w:p w14:paraId="44492018" w14:textId="1FEBF5E6" w:rsidR="00BE7D0B" w:rsidRDefault="002019F5" w:rsidP="002019F5">
      <w:pPr>
        <w:ind w:left="-1134"/>
        <w:jc w:val="both"/>
        <w:rPr>
          <w:lang w:val="fr-BE"/>
        </w:rPr>
      </w:pPr>
      <w:r w:rsidRPr="002019F5">
        <w:rPr>
          <w:lang w:val="fr-BE"/>
        </w:rPr>
        <w:t>Le non-respect de cette disposition p</w:t>
      </w:r>
      <w:r w:rsidR="00754814">
        <w:rPr>
          <w:lang w:val="fr-BE"/>
        </w:rPr>
        <w:t>eut</w:t>
      </w:r>
      <w:r w:rsidRPr="002019F5">
        <w:rPr>
          <w:lang w:val="fr-BE"/>
        </w:rPr>
        <w:t xml:space="preserve"> entraîner l’application des pénalités prévues au marché.</w:t>
      </w:r>
    </w:p>
    <w:p w14:paraId="0FCA4F24" w14:textId="4E6B8886" w:rsidR="002019F5" w:rsidRPr="002019F5" w:rsidRDefault="001874F9" w:rsidP="002019F5">
      <w:pPr>
        <w:pStyle w:val="Titre2"/>
        <w:rPr>
          <w:lang w:val="fr-BE"/>
        </w:rPr>
      </w:pPr>
      <w:bookmarkStart w:id="43" w:name="_Toc198731621"/>
      <w:r>
        <w:rPr>
          <w:lang w:val="fr-BE"/>
        </w:rPr>
        <w:t xml:space="preserve"> </w:t>
      </w:r>
      <w:r w:rsidR="002019F5" w:rsidRPr="002019F5">
        <w:rPr>
          <w:lang w:val="fr-BE"/>
        </w:rPr>
        <w:t>Suivi et pilotage de la mission</w:t>
      </w:r>
      <w:bookmarkEnd w:id="43"/>
    </w:p>
    <w:p w14:paraId="19982CDE" w14:textId="77777777" w:rsidR="00754814" w:rsidRDefault="002019F5" w:rsidP="00754814">
      <w:pPr>
        <w:ind w:left="-1134"/>
        <w:jc w:val="both"/>
        <w:rPr>
          <w:lang w:val="fr-BE"/>
        </w:rPr>
      </w:pPr>
      <w:r w:rsidRPr="002019F5">
        <w:rPr>
          <w:lang w:val="fr-BE"/>
        </w:rPr>
        <w:t>Le titulaire désigne un interlocuteur unique (chef de projet) chargé du suivi régulier de la mission et de la coordination avec le représentant du GPM-Guyane.</w:t>
      </w:r>
      <w:r w:rsidR="00754814">
        <w:rPr>
          <w:lang w:val="fr-BE"/>
        </w:rPr>
        <w:t xml:space="preserve"> </w:t>
      </w:r>
      <w:r w:rsidRPr="002019F5">
        <w:rPr>
          <w:lang w:val="fr-BE"/>
        </w:rPr>
        <w:t>Les échanges se f</w:t>
      </w:r>
      <w:r w:rsidR="00754814">
        <w:rPr>
          <w:lang w:val="fr-BE"/>
        </w:rPr>
        <w:t>ont</w:t>
      </w:r>
      <w:r w:rsidRPr="002019F5">
        <w:rPr>
          <w:lang w:val="fr-BE"/>
        </w:rPr>
        <w:t xml:space="preserve"> en français, et les réunions de pilotage </w:t>
      </w:r>
      <w:r w:rsidR="00754814">
        <w:rPr>
          <w:lang w:val="fr-BE"/>
        </w:rPr>
        <w:t>ont</w:t>
      </w:r>
      <w:r w:rsidRPr="002019F5">
        <w:rPr>
          <w:lang w:val="fr-BE"/>
        </w:rPr>
        <w:t xml:space="preserve"> lieu selon un planning défini conjointement.</w:t>
      </w:r>
      <w:r w:rsidR="00754814">
        <w:rPr>
          <w:lang w:val="fr-BE"/>
        </w:rPr>
        <w:t xml:space="preserve"> </w:t>
      </w:r>
    </w:p>
    <w:p w14:paraId="38FA94CD" w14:textId="0703A407" w:rsidR="00754814" w:rsidRDefault="002019F5" w:rsidP="00754814">
      <w:pPr>
        <w:ind w:left="-1134"/>
        <w:jc w:val="both"/>
        <w:rPr>
          <w:lang w:val="fr-BE"/>
        </w:rPr>
      </w:pPr>
      <w:r w:rsidRPr="002019F5">
        <w:rPr>
          <w:lang w:val="fr-BE"/>
        </w:rPr>
        <w:t>Toute évolution du périmètre, du calendrier ou des livrables d</w:t>
      </w:r>
      <w:r w:rsidR="007B02CE">
        <w:rPr>
          <w:lang w:val="fr-BE"/>
        </w:rPr>
        <w:t>oit</w:t>
      </w:r>
      <w:r w:rsidRPr="002019F5">
        <w:rPr>
          <w:lang w:val="fr-BE"/>
        </w:rPr>
        <w:t xml:space="preserve"> être validée au préalable par écrit par le maître d’ouvrage.</w:t>
      </w:r>
    </w:p>
    <w:p w14:paraId="5F4ACBB4" w14:textId="0FA68B97" w:rsidR="002019F5" w:rsidRPr="002019F5" w:rsidRDefault="002019F5" w:rsidP="00754814">
      <w:pPr>
        <w:ind w:left="-1134"/>
        <w:jc w:val="both"/>
        <w:rPr>
          <w:lang w:val="fr-BE"/>
        </w:rPr>
      </w:pPr>
      <w:r w:rsidRPr="002019F5">
        <w:rPr>
          <w:lang w:val="fr-BE"/>
        </w:rPr>
        <w:t>Le non-respect répété de ces engagements p</w:t>
      </w:r>
      <w:r w:rsidR="007B02CE">
        <w:rPr>
          <w:lang w:val="fr-BE"/>
        </w:rPr>
        <w:t>eut</w:t>
      </w:r>
      <w:r w:rsidRPr="002019F5">
        <w:rPr>
          <w:lang w:val="fr-BE"/>
        </w:rPr>
        <w:t xml:space="preserve"> entraîner l'application de pénalités contractuelles.</w:t>
      </w:r>
    </w:p>
    <w:p w14:paraId="62694DA2" w14:textId="77777777" w:rsidR="002019F5" w:rsidRPr="002019F5" w:rsidRDefault="002019F5" w:rsidP="002019F5">
      <w:pPr>
        <w:pStyle w:val="Titre2"/>
        <w:rPr>
          <w:lang w:val="fr-BE"/>
        </w:rPr>
      </w:pPr>
      <w:bookmarkStart w:id="44" w:name="_Toc198731622"/>
      <w:r w:rsidRPr="002019F5">
        <w:rPr>
          <w:lang w:val="fr-BE"/>
        </w:rPr>
        <w:lastRenderedPageBreak/>
        <w:t>Assurance qualité documentaire</w:t>
      </w:r>
      <w:bookmarkEnd w:id="44"/>
    </w:p>
    <w:p w14:paraId="016FEDE6" w14:textId="77777777" w:rsidR="007B02CE" w:rsidRDefault="002019F5" w:rsidP="007B02CE">
      <w:pPr>
        <w:ind w:left="-1134"/>
        <w:jc w:val="both"/>
        <w:rPr>
          <w:lang w:val="fr-BE"/>
        </w:rPr>
      </w:pPr>
      <w:r w:rsidRPr="002019F5">
        <w:rPr>
          <w:lang w:val="fr-BE"/>
        </w:rPr>
        <w:t>Le titulaire est tenu de mettre en œuvre un dispositif d’assurance qualité interne pour tous les livrables.</w:t>
      </w:r>
      <w:r w:rsidRPr="002019F5">
        <w:rPr>
          <w:lang w:val="fr-BE"/>
        </w:rPr>
        <w:br/>
        <w:t>Cela inclut la relecture croisée, la vérification de la cohérence technique et réglementaire, ainsi que la traçabilité des sources et hypothèses utilisées.</w:t>
      </w:r>
    </w:p>
    <w:p w14:paraId="031E6CB5" w14:textId="56D9ED42" w:rsidR="00511282" w:rsidRDefault="002019F5" w:rsidP="007B02CE">
      <w:pPr>
        <w:ind w:left="-1134"/>
        <w:jc w:val="both"/>
        <w:rPr>
          <w:lang w:val="fr-BE"/>
        </w:rPr>
      </w:pPr>
      <w:r w:rsidRPr="002019F5">
        <w:rPr>
          <w:lang w:val="fr-BE"/>
        </w:rPr>
        <w:t>Chaque document remis d</w:t>
      </w:r>
      <w:r w:rsidR="007B02CE">
        <w:rPr>
          <w:lang w:val="fr-BE"/>
        </w:rPr>
        <w:t>oit</w:t>
      </w:r>
      <w:r w:rsidRPr="002019F5">
        <w:rPr>
          <w:lang w:val="fr-BE"/>
        </w:rPr>
        <w:t xml:space="preserve"> refléter un niveau de qualité conforme aux attentes du maître d’ouvrage et aux standards des études de dangers réglementaires.</w:t>
      </w:r>
    </w:p>
    <w:p w14:paraId="27FC7FB2" w14:textId="77777777" w:rsidR="001133A7" w:rsidRDefault="001133A7" w:rsidP="007B02CE">
      <w:pPr>
        <w:ind w:left="-1134"/>
        <w:jc w:val="both"/>
        <w:rPr>
          <w:lang w:val="fr-BE"/>
        </w:rPr>
      </w:pPr>
    </w:p>
    <w:p w14:paraId="61C8008F" w14:textId="77777777" w:rsidR="001133A7" w:rsidRDefault="001133A7" w:rsidP="007B02CE">
      <w:pPr>
        <w:ind w:left="-1134"/>
        <w:jc w:val="both"/>
        <w:rPr>
          <w:lang w:val="fr-BE"/>
        </w:rPr>
      </w:pPr>
    </w:p>
    <w:p w14:paraId="7B5EDFFB" w14:textId="737423D5" w:rsidR="001133A7" w:rsidRDefault="001133A7" w:rsidP="001133A7">
      <w:pPr>
        <w:pStyle w:val="Titre1"/>
        <w:rPr>
          <w:lang w:val="fr-BE"/>
        </w:rPr>
      </w:pPr>
      <w:r>
        <w:rPr>
          <w:lang w:val="fr-BE"/>
        </w:rPr>
        <w:t>Pièces jointes</w:t>
      </w:r>
    </w:p>
    <w:p w14:paraId="1B13A114" w14:textId="14EFAB37" w:rsidR="001133A7" w:rsidRPr="001133A7" w:rsidRDefault="001133A7" w:rsidP="007B02CE">
      <w:pPr>
        <w:ind w:left="-1134"/>
        <w:jc w:val="both"/>
        <w:rPr>
          <w:highlight w:val="yellow"/>
          <w:lang w:val="fr-BE"/>
        </w:rPr>
      </w:pPr>
      <w:r w:rsidRPr="001133A7">
        <w:rPr>
          <w:highlight w:val="yellow"/>
          <w:lang w:val="fr-BE"/>
        </w:rPr>
        <w:t>Plan du site</w:t>
      </w:r>
    </w:p>
    <w:p w14:paraId="0334AFA7" w14:textId="77777777" w:rsidR="001133A7" w:rsidRPr="001133A7" w:rsidRDefault="001133A7" w:rsidP="001133A7">
      <w:pPr>
        <w:ind w:left="-1134"/>
        <w:jc w:val="both"/>
        <w:rPr>
          <w:highlight w:val="yellow"/>
        </w:rPr>
      </w:pPr>
      <w:r w:rsidRPr="001133A7">
        <w:rPr>
          <w:highlight w:val="yellow"/>
        </w:rPr>
        <w:t>Le plan de la plateforme à conteneurs est également communiqué en précisant les différentes zones de stockage</w:t>
      </w:r>
    </w:p>
    <w:p w14:paraId="2482B54B" w14:textId="280D9450" w:rsidR="001133A7" w:rsidRPr="001133A7" w:rsidRDefault="001133A7" w:rsidP="007B02CE">
      <w:pPr>
        <w:ind w:left="-1134"/>
        <w:jc w:val="both"/>
        <w:rPr>
          <w:highlight w:val="yellow"/>
        </w:rPr>
      </w:pPr>
      <w:r w:rsidRPr="001133A7">
        <w:rPr>
          <w:highlight w:val="yellow"/>
        </w:rPr>
        <w:t>courrier d’instruction de l’EDD de décembre 2020 est transmis spécifiant les dispositions réglementaires vis-à-vis du GPM-Guyane.</w:t>
      </w:r>
    </w:p>
    <w:p w14:paraId="19807B68" w14:textId="2A319A1A" w:rsidR="001133A7" w:rsidRPr="001133A7" w:rsidRDefault="001133A7" w:rsidP="007B02CE">
      <w:pPr>
        <w:ind w:left="-1134"/>
        <w:jc w:val="both"/>
        <w:rPr>
          <w:highlight w:val="yellow"/>
        </w:rPr>
      </w:pPr>
      <w:r w:rsidRPr="001133A7">
        <w:rPr>
          <w:highlight w:val="yellow"/>
        </w:rPr>
        <w:t>Autres pièces :</w:t>
      </w:r>
    </w:p>
    <w:p w14:paraId="7CB9B388" w14:textId="77777777" w:rsidR="001133A7" w:rsidRPr="001133A7" w:rsidRDefault="001133A7" w:rsidP="001133A7">
      <w:pPr>
        <w:ind w:left="-1134"/>
        <w:jc w:val="both"/>
        <w:rPr>
          <w:highlight w:val="yellow"/>
        </w:rPr>
      </w:pPr>
      <w:hyperlink r:id="rId8" w:history="1">
        <w:r w:rsidRPr="001133A7">
          <w:rPr>
            <w:rStyle w:val="Lienhypertexte"/>
            <w:highlight w:val="yellow"/>
          </w:rPr>
          <w:t>https://yanaportcomm</w:t>
        </w:r>
        <w:r w:rsidRPr="001133A7">
          <w:rPr>
            <w:rStyle w:val="Lienhypertexte"/>
            <w:highlight w:val="yellow"/>
          </w:rPr>
          <w:t>u</w:t>
        </w:r>
        <w:r w:rsidRPr="001133A7">
          <w:rPr>
            <w:rStyle w:val="Lienhypertexte"/>
            <w:highlight w:val="yellow"/>
          </w:rPr>
          <w:t>nity.portdeguyane.fr/front/publicLink/publicDownload.jsp?id=05f1c07c-9d85-41fd-9c2b-051cf67159baba82a603-05d2-4543-a0dd-cc3a1ad0d001</w:t>
        </w:r>
      </w:hyperlink>
    </w:p>
    <w:p w14:paraId="7B296C80" w14:textId="681AD946" w:rsidR="001133A7" w:rsidRPr="001133A7" w:rsidRDefault="001133A7" w:rsidP="001133A7">
      <w:pPr>
        <w:ind w:left="-1134"/>
        <w:jc w:val="both"/>
        <w:rPr>
          <w:highlight w:val="yellow"/>
        </w:rPr>
      </w:pPr>
      <w:r w:rsidRPr="001133A7">
        <w:rPr>
          <w:highlight w:val="yellow"/>
        </w:rPr>
        <w:t> </w:t>
      </w:r>
      <w:r w:rsidRPr="001133A7">
        <w:rPr>
          <w:highlight w:val="yellow"/>
        </w:rPr>
        <w:t>EDD précédente :</w:t>
      </w:r>
    </w:p>
    <w:p w14:paraId="51622902" w14:textId="77777777" w:rsidR="001133A7" w:rsidRPr="001133A7" w:rsidRDefault="001133A7" w:rsidP="001133A7">
      <w:pPr>
        <w:ind w:left="-1134"/>
        <w:jc w:val="both"/>
        <w:rPr>
          <w:highlight w:val="yellow"/>
        </w:rPr>
      </w:pPr>
      <w:r w:rsidRPr="001133A7">
        <w:rPr>
          <w:highlight w:val="yellow"/>
        </w:rPr>
        <w:t> </w:t>
      </w:r>
    </w:p>
    <w:p w14:paraId="3DCC1A41" w14:textId="77777777" w:rsidR="001133A7" w:rsidRPr="001133A7" w:rsidRDefault="001133A7" w:rsidP="001133A7">
      <w:pPr>
        <w:ind w:left="-1134"/>
        <w:jc w:val="both"/>
        <w:rPr>
          <w:highlight w:val="yellow"/>
        </w:rPr>
      </w:pPr>
      <w:r w:rsidRPr="001133A7">
        <w:rPr>
          <w:highlight w:val="yellow"/>
        </w:rPr>
        <w:t>La précédent version de l’étude de dangers peut être transmise ; ce qui permet de répondre à l’ensemble des questions.</w:t>
      </w:r>
    </w:p>
    <w:p w14:paraId="5A17F200" w14:textId="77777777" w:rsidR="001133A7" w:rsidRPr="001133A7" w:rsidRDefault="001133A7" w:rsidP="001133A7">
      <w:pPr>
        <w:ind w:left="-1134"/>
        <w:jc w:val="both"/>
        <w:rPr>
          <w:highlight w:val="yellow"/>
        </w:rPr>
      </w:pPr>
    </w:p>
    <w:p w14:paraId="63ABC14A" w14:textId="77777777" w:rsidR="001133A7" w:rsidRPr="001133A7" w:rsidRDefault="001133A7" w:rsidP="001133A7">
      <w:pPr>
        <w:ind w:left="-1134"/>
        <w:jc w:val="both"/>
        <w:rPr>
          <w:highlight w:val="yellow"/>
        </w:rPr>
      </w:pPr>
      <w:r w:rsidRPr="001133A7">
        <w:rPr>
          <w:highlight w:val="yellow"/>
        </w:rPr>
        <w:t>Le lien suivant permet d’accéder au document :</w:t>
      </w:r>
    </w:p>
    <w:p w14:paraId="4F23252C" w14:textId="77777777" w:rsidR="001133A7" w:rsidRPr="001133A7" w:rsidRDefault="001133A7" w:rsidP="001133A7">
      <w:pPr>
        <w:ind w:left="-1134"/>
        <w:jc w:val="both"/>
        <w:rPr>
          <w:highlight w:val="yellow"/>
        </w:rPr>
      </w:pPr>
    </w:p>
    <w:p w14:paraId="1255FB67" w14:textId="77777777" w:rsidR="001133A7" w:rsidRPr="001133A7" w:rsidRDefault="001133A7" w:rsidP="001133A7">
      <w:pPr>
        <w:ind w:left="-1134"/>
        <w:jc w:val="both"/>
      </w:pPr>
      <w:hyperlink r:id="rId9" w:history="1">
        <w:r w:rsidRPr="001133A7">
          <w:rPr>
            <w:rStyle w:val="Lienhypertexte"/>
            <w:highlight w:val="yellow"/>
          </w:rPr>
          <w:t>https://yanaportcommunity.portdeguyane.fr/front/publicLink/publicDownload.jsp?id=b50f2d78-8879-44f5-8d42-5ad512277e42c9c184c8-eb11-4a45-9b17-12fe7ce49c38</w:t>
        </w:r>
      </w:hyperlink>
    </w:p>
    <w:p w14:paraId="7F3473B1" w14:textId="079A5FE9" w:rsidR="001133A7" w:rsidRPr="001133A7" w:rsidRDefault="001133A7" w:rsidP="001133A7">
      <w:pPr>
        <w:ind w:left="-1134"/>
        <w:jc w:val="both"/>
      </w:pPr>
    </w:p>
    <w:p w14:paraId="06676D99" w14:textId="77777777" w:rsidR="001133A7" w:rsidRPr="001133A7" w:rsidRDefault="001133A7" w:rsidP="007B02CE">
      <w:pPr>
        <w:ind w:left="-1134"/>
        <w:jc w:val="both"/>
      </w:pPr>
    </w:p>
    <w:sectPr w:rsidR="001133A7" w:rsidRPr="001133A7" w:rsidSect="00707212">
      <w:headerReference w:type="default" r:id="rId10"/>
      <w:footerReference w:type="default" r:id="rId11"/>
      <w:headerReference w:type="first" r:id="rId12"/>
      <w:footerReference w:type="first" r:id="rId13"/>
      <w:pgSz w:w="11906" w:h="16838" w:code="9"/>
      <w:pgMar w:top="2410" w:right="1134" w:bottom="1134" w:left="2835" w:header="709"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77259" w14:textId="77777777" w:rsidR="007C56B4" w:rsidRDefault="007C56B4" w:rsidP="00584267">
      <w:pPr>
        <w:spacing w:after="0" w:line="240" w:lineRule="auto"/>
      </w:pPr>
      <w:r>
        <w:separator/>
      </w:r>
    </w:p>
  </w:endnote>
  <w:endnote w:type="continuationSeparator" w:id="0">
    <w:p w14:paraId="13C66515" w14:textId="77777777" w:rsidR="007C56B4" w:rsidRDefault="007C56B4"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5384736F" w:rsidR="001F0574" w:rsidRPr="00C93C9F" w:rsidRDefault="001874F9" w:rsidP="00C93C9F">
    <w:pPr>
      <w:spacing w:after="200" w:line="276" w:lineRule="auto"/>
      <w:ind w:left="-1985"/>
      <w:rPr>
        <w:lang w:val="en-US"/>
      </w:rPr>
    </w:pPr>
    <w:r>
      <w:rPr>
        <w:i/>
        <w:iCs/>
        <w:smallCaps/>
        <w:lang w:val="en-US"/>
      </w:rPr>
      <w:t xml:space="preserve">CCTP </w:t>
    </w:r>
    <w:r w:rsidR="00B2355D" w:rsidRPr="00B2355D">
      <w:rPr>
        <w:b/>
        <w:i/>
        <w:iCs/>
        <w:smallCaps/>
      </w:rPr>
      <w:t>GPM-G DPD 25 20 EDD RX VFO</w:t>
    </w:r>
    <w:r w:rsidR="00B2355D">
      <w:rPr>
        <w:b/>
        <w:i/>
        <w:iCs/>
        <w:smallCaps/>
      </w:rPr>
      <w:tab/>
    </w:r>
    <w:r w:rsidR="00B2355D">
      <w:rPr>
        <w:b/>
        <w:i/>
        <w:iCs/>
        <w:smallCaps/>
      </w:rPr>
      <w:tab/>
    </w:r>
    <w:r w:rsidR="00B2355D">
      <w:rPr>
        <w:b/>
        <w:i/>
        <w:iCs/>
        <w:smallCaps/>
      </w:rPr>
      <w:tab/>
    </w:r>
    <w:r w:rsidR="00B2355D">
      <w:rPr>
        <w:b/>
        <w:i/>
        <w:iCs/>
        <w:smallCaps/>
      </w:rPr>
      <w:tab/>
    </w:r>
    <w:r w:rsidR="00B2355D">
      <w:rPr>
        <w:b/>
        <w:i/>
        <w:iCs/>
        <w:smallCaps/>
      </w:rPr>
      <w:tab/>
    </w:r>
    <w:r w:rsidR="00F700E3" w:rsidRPr="00C93C9F">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64800DEF" w:rsidR="00F700E3" w:rsidRPr="00621B92" w:rsidRDefault="001874F9" w:rsidP="002A2CB1">
    <w:pPr>
      <w:pStyle w:val="Pieddepage"/>
      <w:ind w:left="-1701"/>
      <w:rPr>
        <w:i/>
        <w:iCs/>
        <w:smallCaps/>
        <w:lang w:val="en-US"/>
      </w:rPr>
    </w:pPr>
    <w:r>
      <w:rPr>
        <w:i/>
        <w:iCs/>
        <w:smallCaps/>
        <w:lang w:val="en-US"/>
      </w:rPr>
      <w:t xml:space="preserve">CCTP </w:t>
    </w:r>
    <w:r w:rsidR="00B2355D" w:rsidRPr="00B2355D">
      <w:rPr>
        <w:b/>
        <w:i/>
        <w:iCs/>
        <w:smallCaps/>
      </w:rPr>
      <w:t>GPM-G DPD 25 20 EDD RX VFO</w:t>
    </w:r>
    <w:r w:rsidR="00B2355D">
      <w:rPr>
        <w:b/>
        <w:i/>
        <w:iCs/>
        <w:smallCaps/>
      </w:rPr>
      <w:tab/>
    </w:r>
    <w:r w:rsidR="00B2355D">
      <w:rPr>
        <w:b/>
        <w:i/>
        <w:iCs/>
        <w:smallCaps/>
      </w:rPr>
      <w:tab/>
    </w:r>
    <w:r w:rsidR="00F700E3" w:rsidRPr="00621B92">
      <w:rPr>
        <w:lang w:val="en-US"/>
      </w:rPr>
      <w:t>GPM GUYANE</w:t>
    </w:r>
  </w:p>
  <w:p w14:paraId="410DBF1D" w14:textId="77777777" w:rsidR="002A2CB1" w:rsidRPr="00621B92" w:rsidRDefault="002A2CB1" w:rsidP="002A2CB1">
    <w:pPr>
      <w:pStyle w:val="Pieddepage"/>
      <w:ind w:left="-170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6C788" w14:textId="77777777" w:rsidR="007C56B4" w:rsidRDefault="007C56B4" w:rsidP="00584267">
      <w:pPr>
        <w:spacing w:after="0" w:line="240" w:lineRule="auto"/>
      </w:pPr>
      <w:r>
        <w:separator/>
      </w:r>
    </w:p>
  </w:footnote>
  <w:footnote w:type="continuationSeparator" w:id="0">
    <w:p w14:paraId="2795D9B0" w14:textId="77777777" w:rsidR="007C56B4" w:rsidRDefault="007C56B4"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779369231" name="Image 77936923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5FB922C5" w14:textId="77777777" w:rsidR="00011E25" w:rsidRDefault="00011E25" w:rsidP="00F700E3">
    <w:pPr>
      <w:pStyle w:val="En-tte"/>
      <w:ind w:left="-1843"/>
    </w:pPr>
  </w:p>
  <w:p w14:paraId="3838B258" w14:textId="77777777" w:rsidR="00C93C9F" w:rsidRPr="00621B92" w:rsidRDefault="00C93C9F" w:rsidP="00C93C9F">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78331AE6" w14:textId="0A130058" w:rsidR="00011E25" w:rsidRPr="00011E25" w:rsidRDefault="00C93C9F" w:rsidP="00C93C9F">
    <w:pPr>
      <w:pStyle w:val="Pieddepage"/>
      <w:tabs>
        <w:tab w:val="clear" w:pos="4536"/>
      </w:tabs>
      <w:ind w:left="-1985" w:right="-285"/>
      <w:jc w:val="both"/>
      <w:rPr>
        <w:b/>
        <w:bCs/>
      </w:rPr>
    </w:pPr>
    <w:r w:rsidRPr="00621B92">
      <w:rPr>
        <w:b/>
        <w:bCs/>
      </w:rPr>
      <w:t>QHSE-01-2</w:t>
    </w:r>
    <w:r>
      <w:rPr>
        <w:b/>
        <w:bC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697411022" name="Image 69741102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405185D2" w14:textId="1926880A" w:rsidR="00621B92" w:rsidRPr="00621B92" w:rsidRDefault="00621B92" w:rsidP="00621B92">
    <w:pPr>
      <w:pStyle w:val="Pieddepage"/>
      <w:tabs>
        <w:tab w:val="clear" w:pos="4536"/>
      </w:tabs>
      <w:ind w:left="-1985" w:right="-285"/>
      <w:jc w:val="both"/>
      <w:rPr>
        <w:b/>
        <w:bCs/>
      </w:rPr>
    </w:pPr>
    <w:bookmarkStart w:id="45" w:name="_Hlk198626630"/>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05C2DDB4" w14:textId="12879438" w:rsidR="00F700E3" w:rsidRPr="004603EC" w:rsidRDefault="00621B92" w:rsidP="00621B92">
    <w:pPr>
      <w:pStyle w:val="Pieddepage"/>
      <w:tabs>
        <w:tab w:val="clear" w:pos="4536"/>
      </w:tabs>
      <w:ind w:left="-1985" w:right="-285"/>
      <w:jc w:val="both"/>
      <w:rPr>
        <w:b/>
        <w:bCs/>
      </w:rPr>
    </w:pPr>
    <w:r w:rsidRPr="00621B92">
      <w:rPr>
        <w:b/>
        <w:bCs/>
      </w:rPr>
      <w:t>QHSE-01-25</w:t>
    </w:r>
  </w:p>
  <w:bookmarkEnd w:id="45"/>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50543FF"/>
    <w:multiLevelType w:val="hybridMultilevel"/>
    <w:tmpl w:val="86A8415C"/>
    <w:lvl w:ilvl="0" w:tplc="4AF0523A">
      <w:numFmt w:val="bullet"/>
      <w:lvlText w:val="-"/>
      <w:lvlJc w:val="left"/>
      <w:pPr>
        <w:ind w:left="-414" w:hanging="360"/>
      </w:pPr>
      <w:rPr>
        <w:rFonts w:ascii="Aptos" w:eastAsiaTheme="minorHAnsi" w:hAnsi="Aptos" w:cstheme="minorBidi"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5" w15:restartNumberingAfterBreak="0">
    <w:nsid w:val="0AB0433D"/>
    <w:multiLevelType w:val="multilevel"/>
    <w:tmpl w:val="9F368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E271DB6"/>
    <w:multiLevelType w:val="multilevel"/>
    <w:tmpl w:val="4CA4A7C2"/>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sz w:val="24"/>
        <w:szCs w:val="24"/>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7" w15:restartNumberingAfterBreak="0">
    <w:nsid w:val="119D65FD"/>
    <w:multiLevelType w:val="hybridMultilevel"/>
    <w:tmpl w:val="DCA42446"/>
    <w:lvl w:ilvl="0" w:tplc="040C0001">
      <w:start w:val="1"/>
      <w:numFmt w:val="bullet"/>
      <w:lvlText w:val=""/>
      <w:lvlJc w:val="left"/>
      <w:pPr>
        <w:ind w:left="-414" w:hanging="360"/>
      </w:pPr>
      <w:rPr>
        <w:rFonts w:ascii="Symbol" w:hAnsi="Symbol" w:hint="default"/>
      </w:rPr>
    </w:lvl>
    <w:lvl w:ilvl="1" w:tplc="040C0003" w:tentative="1">
      <w:start w:val="1"/>
      <w:numFmt w:val="bullet"/>
      <w:lvlText w:val="o"/>
      <w:lvlJc w:val="left"/>
      <w:pPr>
        <w:ind w:left="306" w:hanging="360"/>
      </w:pPr>
      <w:rPr>
        <w:rFonts w:ascii="Courier New" w:hAnsi="Courier New" w:cs="Courier New"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8" w15:restartNumberingAfterBreak="0">
    <w:nsid w:val="13DF0F8C"/>
    <w:multiLevelType w:val="multilevel"/>
    <w:tmpl w:val="1CAE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360201"/>
    <w:multiLevelType w:val="hybridMultilevel"/>
    <w:tmpl w:val="2300106C"/>
    <w:lvl w:ilvl="0" w:tplc="B8C0310C">
      <w:start w:val="1"/>
      <w:numFmt w:val="decimal"/>
      <w:lvlText w:val="%1."/>
      <w:lvlJc w:val="left"/>
      <w:pPr>
        <w:ind w:left="-774" w:hanging="360"/>
      </w:pPr>
      <w:rPr>
        <w:rFonts w:hint="default"/>
      </w:rPr>
    </w:lvl>
    <w:lvl w:ilvl="1" w:tplc="080C0019" w:tentative="1">
      <w:start w:val="1"/>
      <w:numFmt w:val="lowerLetter"/>
      <w:lvlText w:val="%2."/>
      <w:lvlJc w:val="left"/>
      <w:pPr>
        <w:ind w:left="-54" w:hanging="360"/>
      </w:pPr>
    </w:lvl>
    <w:lvl w:ilvl="2" w:tplc="080C001B" w:tentative="1">
      <w:start w:val="1"/>
      <w:numFmt w:val="lowerRoman"/>
      <w:lvlText w:val="%3."/>
      <w:lvlJc w:val="right"/>
      <w:pPr>
        <w:ind w:left="666" w:hanging="180"/>
      </w:pPr>
    </w:lvl>
    <w:lvl w:ilvl="3" w:tplc="080C000F" w:tentative="1">
      <w:start w:val="1"/>
      <w:numFmt w:val="decimal"/>
      <w:lvlText w:val="%4."/>
      <w:lvlJc w:val="left"/>
      <w:pPr>
        <w:ind w:left="1386" w:hanging="360"/>
      </w:pPr>
    </w:lvl>
    <w:lvl w:ilvl="4" w:tplc="080C0019" w:tentative="1">
      <w:start w:val="1"/>
      <w:numFmt w:val="lowerLetter"/>
      <w:lvlText w:val="%5."/>
      <w:lvlJc w:val="left"/>
      <w:pPr>
        <w:ind w:left="2106" w:hanging="360"/>
      </w:pPr>
    </w:lvl>
    <w:lvl w:ilvl="5" w:tplc="080C001B" w:tentative="1">
      <w:start w:val="1"/>
      <w:numFmt w:val="lowerRoman"/>
      <w:lvlText w:val="%6."/>
      <w:lvlJc w:val="right"/>
      <w:pPr>
        <w:ind w:left="2826" w:hanging="180"/>
      </w:pPr>
    </w:lvl>
    <w:lvl w:ilvl="6" w:tplc="080C000F" w:tentative="1">
      <w:start w:val="1"/>
      <w:numFmt w:val="decimal"/>
      <w:lvlText w:val="%7."/>
      <w:lvlJc w:val="left"/>
      <w:pPr>
        <w:ind w:left="3546" w:hanging="360"/>
      </w:pPr>
    </w:lvl>
    <w:lvl w:ilvl="7" w:tplc="080C0019" w:tentative="1">
      <w:start w:val="1"/>
      <w:numFmt w:val="lowerLetter"/>
      <w:lvlText w:val="%8."/>
      <w:lvlJc w:val="left"/>
      <w:pPr>
        <w:ind w:left="4266" w:hanging="360"/>
      </w:pPr>
    </w:lvl>
    <w:lvl w:ilvl="8" w:tplc="080C001B" w:tentative="1">
      <w:start w:val="1"/>
      <w:numFmt w:val="lowerRoman"/>
      <w:lvlText w:val="%9."/>
      <w:lvlJc w:val="right"/>
      <w:pPr>
        <w:ind w:left="4986" w:hanging="180"/>
      </w:pPr>
    </w:lvl>
  </w:abstractNum>
  <w:abstractNum w:abstractNumId="10"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1" w15:restartNumberingAfterBreak="0">
    <w:nsid w:val="2AF231CB"/>
    <w:multiLevelType w:val="multilevel"/>
    <w:tmpl w:val="D85E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5124B7"/>
    <w:multiLevelType w:val="hybridMultilevel"/>
    <w:tmpl w:val="01AC9122"/>
    <w:lvl w:ilvl="0" w:tplc="4AF0523A">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117B39"/>
    <w:multiLevelType w:val="hybridMultilevel"/>
    <w:tmpl w:val="3A507D62"/>
    <w:lvl w:ilvl="0" w:tplc="4AF0523A">
      <w:numFmt w:val="bullet"/>
      <w:lvlText w:val="-"/>
      <w:lvlJc w:val="left"/>
      <w:pPr>
        <w:ind w:left="153" w:hanging="360"/>
      </w:pPr>
      <w:rPr>
        <w:rFonts w:ascii="Aptos" w:eastAsiaTheme="minorHAnsi" w:hAnsi="Aptos" w:cstheme="minorBidi" w:hint="default"/>
      </w:rPr>
    </w:lvl>
    <w:lvl w:ilvl="1" w:tplc="080C0003" w:tentative="1">
      <w:start w:val="1"/>
      <w:numFmt w:val="bullet"/>
      <w:lvlText w:val="o"/>
      <w:lvlJc w:val="left"/>
      <w:pPr>
        <w:ind w:left="873" w:hanging="360"/>
      </w:pPr>
      <w:rPr>
        <w:rFonts w:ascii="Courier New" w:hAnsi="Courier New" w:cs="Courier New" w:hint="default"/>
      </w:rPr>
    </w:lvl>
    <w:lvl w:ilvl="2" w:tplc="080C0005" w:tentative="1">
      <w:start w:val="1"/>
      <w:numFmt w:val="bullet"/>
      <w:lvlText w:val=""/>
      <w:lvlJc w:val="left"/>
      <w:pPr>
        <w:ind w:left="1593" w:hanging="360"/>
      </w:pPr>
      <w:rPr>
        <w:rFonts w:ascii="Wingdings" w:hAnsi="Wingdings" w:hint="default"/>
      </w:rPr>
    </w:lvl>
    <w:lvl w:ilvl="3" w:tplc="080C0001" w:tentative="1">
      <w:start w:val="1"/>
      <w:numFmt w:val="bullet"/>
      <w:lvlText w:val=""/>
      <w:lvlJc w:val="left"/>
      <w:pPr>
        <w:ind w:left="2313" w:hanging="360"/>
      </w:pPr>
      <w:rPr>
        <w:rFonts w:ascii="Symbol" w:hAnsi="Symbol" w:hint="default"/>
      </w:rPr>
    </w:lvl>
    <w:lvl w:ilvl="4" w:tplc="080C0003" w:tentative="1">
      <w:start w:val="1"/>
      <w:numFmt w:val="bullet"/>
      <w:lvlText w:val="o"/>
      <w:lvlJc w:val="left"/>
      <w:pPr>
        <w:ind w:left="3033" w:hanging="360"/>
      </w:pPr>
      <w:rPr>
        <w:rFonts w:ascii="Courier New" w:hAnsi="Courier New" w:cs="Courier New" w:hint="default"/>
      </w:rPr>
    </w:lvl>
    <w:lvl w:ilvl="5" w:tplc="080C0005" w:tentative="1">
      <w:start w:val="1"/>
      <w:numFmt w:val="bullet"/>
      <w:lvlText w:val=""/>
      <w:lvlJc w:val="left"/>
      <w:pPr>
        <w:ind w:left="3753" w:hanging="360"/>
      </w:pPr>
      <w:rPr>
        <w:rFonts w:ascii="Wingdings" w:hAnsi="Wingdings" w:hint="default"/>
      </w:rPr>
    </w:lvl>
    <w:lvl w:ilvl="6" w:tplc="080C0001" w:tentative="1">
      <w:start w:val="1"/>
      <w:numFmt w:val="bullet"/>
      <w:lvlText w:val=""/>
      <w:lvlJc w:val="left"/>
      <w:pPr>
        <w:ind w:left="4473" w:hanging="360"/>
      </w:pPr>
      <w:rPr>
        <w:rFonts w:ascii="Symbol" w:hAnsi="Symbol" w:hint="default"/>
      </w:rPr>
    </w:lvl>
    <w:lvl w:ilvl="7" w:tplc="080C0003" w:tentative="1">
      <w:start w:val="1"/>
      <w:numFmt w:val="bullet"/>
      <w:lvlText w:val="o"/>
      <w:lvlJc w:val="left"/>
      <w:pPr>
        <w:ind w:left="5193" w:hanging="360"/>
      </w:pPr>
      <w:rPr>
        <w:rFonts w:ascii="Courier New" w:hAnsi="Courier New" w:cs="Courier New" w:hint="default"/>
      </w:rPr>
    </w:lvl>
    <w:lvl w:ilvl="8" w:tplc="080C0005" w:tentative="1">
      <w:start w:val="1"/>
      <w:numFmt w:val="bullet"/>
      <w:lvlText w:val=""/>
      <w:lvlJc w:val="left"/>
      <w:pPr>
        <w:ind w:left="5913" w:hanging="360"/>
      </w:pPr>
      <w:rPr>
        <w:rFonts w:ascii="Wingdings" w:hAnsi="Wingdings" w:hint="default"/>
      </w:rPr>
    </w:lvl>
  </w:abstractNum>
  <w:abstractNum w:abstractNumId="15" w15:restartNumberingAfterBreak="0">
    <w:nsid w:val="7DE76736"/>
    <w:multiLevelType w:val="hybridMultilevel"/>
    <w:tmpl w:val="9B60319A"/>
    <w:lvl w:ilvl="0" w:tplc="4AF0523A">
      <w:numFmt w:val="bullet"/>
      <w:lvlText w:val="-"/>
      <w:lvlJc w:val="left"/>
      <w:pPr>
        <w:ind w:left="-414" w:hanging="360"/>
      </w:pPr>
      <w:rPr>
        <w:rFonts w:ascii="Aptos" w:eastAsiaTheme="minorHAnsi" w:hAnsi="Aptos" w:cstheme="minorBidi"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num w:numId="1" w16cid:durableId="2146190424">
    <w:abstractNumId w:val="3"/>
  </w:num>
  <w:num w:numId="2" w16cid:durableId="500703430">
    <w:abstractNumId w:val="2"/>
  </w:num>
  <w:num w:numId="3" w16cid:durableId="2054301809">
    <w:abstractNumId w:val="1"/>
  </w:num>
  <w:num w:numId="4" w16cid:durableId="1484197846">
    <w:abstractNumId w:val="0"/>
  </w:num>
  <w:num w:numId="5" w16cid:durableId="626661368">
    <w:abstractNumId w:val="12"/>
  </w:num>
  <w:num w:numId="6" w16cid:durableId="2136095495">
    <w:abstractNumId w:val="10"/>
  </w:num>
  <w:num w:numId="7" w16cid:durableId="1980183990">
    <w:abstractNumId w:val="6"/>
  </w:num>
  <w:num w:numId="8" w16cid:durableId="1187526923">
    <w:abstractNumId w:val="9"/>
  </w:num>
  <w:num w:numId="9" w16cid:durableId="854727479">
    <w:abstractNumId w:val="11"/>
  </w:num>
  <w:num w:numId="10" w16cid:durableId="1734231862">
    <w:abstractNumId w:val="8"/>
  </w:num>
  <w:num w:numId="11" w16cid:durableId="1096637457">
    <w:abstractNumId w:val="13"/>
  </w:num>
  <w:num w:numId="12" w16cid:durableId="1709529432">
    <w:abstractNumId w:val="15"/>
  </w:num>
  <w:num w:numId="13" w16cid:durableId="1182204192">
    <w:abstractNumId w:val="14"/>
  </w:num>
  <w:num w:numId="14" w16cid:durableId="1989816614">
    <w:abstractNumId w:val="4"/>
  </w:num>
  <w:num w:numId="15" w16cid:durableId="1761753617">
    <w:abstractNumId w:val="5"/>
  </w:num>
  <w:num w:numId="16" w16cid:durableId="1698893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4448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14551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0658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44380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957116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4509697">
    <w:abstractNumId w:val="7"/>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hofrane HAMDI (EA)">
    <w15:presenceInfo w15:providerId="AD" w15:userId="S::Ghofrane.hamdi@erics-associes.com::0c48bd2e-6592-49b0-b33a-dbdef97aea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11E25"/>
    <w:rsid w:val="00012023"/>
    <w:rsid w:val="00016BA3"/>
    <w:rsid w:val="00020132"/>
    <w:rsid w:val="00036A02"/>
    <w:rsid w:val="00037053"/>
    <w:rsid w:val="000559A4"/>
    <w:rsid w:val="000563B2"/>
    <w:rsid w:val="00076CD8"/>
    <w:rsid w:val="0008501B"/>
    <w:rsid w:val="000866D9"/>
    <w:rsid w:val="000929E6"/>
    <w:rsid w:val="000A0133"/>
    <w:rsid w:val="000A4EDC"/>
    <w:rsid w:val="000B0162"/>
    <w:rsid w:val="000B4395"/>
    <w:rsid w:val="000C01D8"/>
    <w:rsid w:val="000C3622"/>
    <w:rsid w:val="000C597B"/>
    <w:rsid w:val="000C7670"/>
    <w:rsid w:val="000E4319"/>
    <w:rsid w:val="000E4550"/>
    <w:rsid w:val="00105AD3"/>
    <w:rsid w:val="001133A7"/>
    <w:rsid w:val="00115026"/>
    <w:rsid w:val="00116CF5"/>
    <w:rsid w:val="001214BE"/>
    <w:rsid w:val="0012348F"/>
    <w:rsid w:val="00137429"/>
    <w:rsid w:val="001467E7"/>
    <w:rsid w:val="00154375"/>
    <w:rsid w:val="00155E90"/>
    <w:rsid w:val="00160624"/>
    <w:rsid w:val="00172D9C"/>
    <w:rsid w:val="00172E1A"/>
    <w:rsid w:val="001754E0"/>
    <w:rsid w:val="00177CFB"/>
    <w:rsid w:val="001874F9"/>
    <w:rsid w:val="001A08EE"/>
    <w:rsid w:val="001B781E"/>
    <w:rsid w:val="001C1851"/>
    <w:rsid w:val="001C2B42"/>
    <w:rsid w:val="001D000E"/>
    <w:rsid w:val="001D2796"/>
    <w:rsid w:val="001E2CBC"/>
    <w:rsid w:val="001F0574"/>
    <w:rsid w:val="001F1BCF"/>
    <w:rsid w:val="001F5D68"/>
    <w:rsid w:val="001F5FE6"/>
    <w:rsid w:val="002019F5"/>
    <w:rsid w:val="0020376F"/>
    <w:rsid w:val="00203D6C"/>
    <w:rsid w:val="00212E61"/>
    <w:rsid w:val="00215AF5"/>
    <w:rsid w:val="00223370"/>
    <w:rsid w:val="002302C7"/>
    <w:rsid w:val="0024001C"/>
    <w:rsid w:val="00242A1A"/>
    <w:rsid w:val="002467E2"/>
    <w:rsid w:val="00246AD6"/>
    <w:rsid w:val="00247CE8"/>
    <w:rsid w:val="0025161C"/>
    <w:rsid w:val="00251752"/>
    <w:rsid w:val="002541D1"/>
    <w:rsid w:val="0025758E"/>
    <w:rsid w:val="002657AF"/>
    <w:rsid w:val="00272557"/>
    <w:rsid w:val="00273037"/>
    <w:rsid w:val="00275174"/>
    <w:rsid w:val="00275745"/>
    <w:rsid w:val="00281D17"/>
    <w:rsid w:val="00284865"/>
    <w:rsid w:val="0028762B"/>
    <w:rsid w:val="0029040A"/>
    <w:rsid w:val="002961DF"/>
    <w:rsid w:val="002A1980"/>
    <w:rsid w:val="002A2CB1"/>
    <w:rsid w:val="002A3B03"/>
    <w:rsid w:val="002B78C1"/>
    <w:rsid w:val="002C6D7A"/>
    <w:rsid w:val="002D2A00"/>
    <w:rsid w:val="002D4E51"/>
    <w:rsid w:val="002E558B"/>
    <w:rsid w:val="00310D15"/>
    <w:rsid w:val="00313C44"/>
    <w:rsid w:val="00315909"/>
    <w:rsid w:val="00323906"/>
    <w:rsid w:val="00327534"/>
    <w:rsid w:val="0033688D"/>
    <w:rsid w:val="00336E9C"/>
    <w:rsid w:val="00347C27"/>
    <w:rsid w:val="00380230"/>
    <w:rsid w:val="00391A7C"/>
    <w:rsid w:val="003A4C8A"/>
    <w:rsid w:val="003A5DCC"/>
    <w:rsid w:val="003B3B58"/>
    <w:rsid w:val="003B5381"/>
    <w:rsid w:val="003C127B"/>
    <w:rsid w:val="003C65E8"/>
    <w:rsid w:val="003C7AA3"/>
    <w:rsid w:val="003D0A39"/>
    <w:rsid w:val="003E303D"/>
    <w:rsid w:val="003E4DA4"/>
    <w:rsid w:val="003E699E"/>
    <w:rsid w:val="003F1DDC"/>
    <w:rsid w:val="003F32C8"/>
    <w:rsid w:val="003F514C"/>
    <w:rsid w:val="003F7627"/>
    <w:rsid w:val="003F7E04"/>
    <w:rsid w:val="00410A34"/>
    <w:rsid w:val="004164A8"/>
    <w:rsid w:val="00420E63"/>
    <w:rsid w:val="00441E32"/>
    <w:rsid w:val="004472C5"/>
    <w:rsid w:val="00454306"/>
    <w:rsid w:val="004567BF"/>
    <w:rsid w:val="00461390"/>
    <w:rsid w:val="00484E63"/>
    <w:rsid w:val="004856EA"/>
    <w:rsid w:val="0048760C"/>
    <w:rsid w:val="00487F5D"/>
    <w:rsid w:val="00491A31"/>
    <w:rsid w:val="004977C9"/>
    <w:rsid w:val="004B11DA"/>
    <w:rsid w:val="004B4B5C"/>
    <w:rsid w:val="004B662D"/>
    <w:rsid w:val="004C1A95"/>
    <w:rsid w:val="004C2F20"/>
    <w:rsid w:val="004C4623"/>
    <w:rsid w:val="004D46DE"/>
    <w:rsid w:val="004E099C"/>
    <w:rsid w:val="004E5A16"/>
    <w:rsid w:val="004E7A22"/>
    <w:rsid w:val="005015BE"/>
    <w:rsid w:val="005016CC"/>
    <w:rsid w:val="005038E0"/>
    <w:rsid w:val="00504D0A"/>
    <w:rsid w:val="0050623B"/>
    <w:rsid w:val="00511282"/>
    <w:rsid w:val="00516003"/>
    <w:rsid w:val="005237D3"/>
    <w:rsid w:val="00541445"/>
    <w:rsid w:val="005452DB"/>
    <w:rsid w:val="005523C8"/>
    <w:rsid w:val="0055484E"/>
    <w:rsid w:val="00556382"/>
    <w:rsid w:val="00563F22"/>
    <w:rsid w:val="0057346D"/>
    <w:rsid w:val="00573E9D"/>
    <w:rsid w:val="0057675B"/>
    <w:rsid w:val="00582893"/>
    <w:rsid w:val="00584267"/>
    <w:rsid w:val="00597990"/>
    <w:rsid w:val="005A22CA"/>
    <w:rsid w:val="005B09A7"/>
    <w:rsid w:val="005B229F"/>
    <w:rsid w:val="005B63BC"/>
    <w:rsid w:val="005C7312"/>
    <w:rsid w:val="005C7ED0"/>
    <w:rsid w:val="005D215A"/>
    <w:rsid w:val="005D4CB8"/>
    <w:rsid w:val="005D7FF3"/>
    <w:rsid w:val="005F2FA6"/>
    <w:rsid w:val="005F4F8D"/>
    <w:rsid w:val="00600003"/>
    <w:rsid w:val="00600B01"/>
    <w:rsid w:val="0060401B"/>
    <w:rsid w:val="0061130B"/>
    <w:rsid w:val="00614860"/>
    <w:rsid w:val="00614DC9"/>
    <w:rsid w:val="00621B92"/>
    <w:rsid w:val="00622550"/>
    <w:rsid w:val="00641218"/>
    <w:rsid w:val="00646344"/>
    <w:rsid w:val="00657430"/>
    <w:rsid w:val="00657887"/>
    <w:rsid w:val="00657E06"/>
    <w:rsid w:val="00671FF5"/>
    <w:rsid w:val="006728D4"/>
    <w:rsid w:val="006912B1"/>
    <w:rsid w:val="00694703"/>
    <w:rsid w:val="0069511D"/>
    <w:rsid w:val="006A643F"/>
    <w:rsid w:val="006B3E36"/>
    <w:rsid w:val="006C5296"/>
    <w:rsid w:val="006C7479"/>
    <w:rsid w:val="006D43B1"/>
    <w:rsid w:val="006D6EB7"/>
    <w:rsid w:val="006E2FFD"/>
    <w:rsid w:val="006E3C03"/>
    <w:rsid w:val="006E69C7"/>
    <w:rsid w:val="006F2216"/>
    <w:rsid w:val="006F4887"/>
    <w:rsid w:val="00707212"/>
    <w:rsid w:val="00717F58"/>
    <w:rsid w:val="0072417C"/>
    <w:rsid w:val="00732376"/>
    <w:rsid w:val="00732D58"/>
    <w:rsid w:val="00735CBC"/>
    <w:rsid w:val="0074683D"/>
    <w:rsid w:val="00754814"/>
    <w:rsid w:val="00765B9B"/>
    <w:rsid w:val="00771367"/>
    <w:rsid w:val="00772027"/>
    <w:rsid w:val="00773434"/>
    <w:rsid w:val="00775CF1"/>
    <w:rsid w:val="00775F21"/>
    <w:rsid w:val="00783ED7"/>
    <w:rsid w:val="0078747A"/>
    <w:rsid w:val="007931BE"/>
    <w:rsid w:val="00797596"/>
    <w:rsid w:val="00797610"/>
    <w:rsid w:val="007A0FE4"/>
    <w:rsid w:val="007A10A3"/>
    <w:rsid w:val="007A44EC"/>
    <w:rsid w:val="007B017C"/>
    <w:rsid w:val="007B02CE"/>
    <w:rsid w:val="007B75FD"/>
    <w:rsid w:val="007C04BF"/>
    <w:rsid w:val="007C56B4"/>
    <w:rsid w:val="007C6C96"/>
    <w:rsid w:val="008012C0"/>
    <w:rsid w:val="00802221"/>
    <w:rsid w:val="00803D45"/>
    <w:rsid w:val="00805A2D"/>
    <w:rsid w:val="008062D1"/>
    <w:rsid w:val="008146E6"/>
    <w:rsid w:val="00816BD7"/>
    <w:rsid w:val="00817F4C"/>
    <w:rsid w:val="00820680"/>
    <w:rsid w:val="00830216"/>
    <w:rsid w:val="008373C6"/>
    <w:rsid w:val="00854AB1"/>
    <w:rsid w:val="00855C60"/>
    <w:rsid w:val="00864315"/>
    <w:rsid w:val="00880377"/>
    <w:rsid w:val="008817C8"/>
    <w:rsid w:val="00882FEB"/>
    <w:rsid w:val="008979C6"/>
    <w:rsid w:val="008A34A9"/>
    <w:rsid w:val="008A6734"/>
    <w:rsid w:val="008B4183"/>
    <w:rsid w:val="008B7C8F"/>
    <w:rsid w:val="008C1E61"/>
    <w:rsid w:val="008E4863"/>
    <w:rsid w:val="00905E14"/>
    <w:rsid w:val="00930FE0"/>
    <w:rsid w:val="00934DA0"/>
    <w:rsid w:val="00946BE3"/>
    <w:rsid w:val="0095093B"/>
    <w:rsid w:val="00960F69"/>
    <w:rsid w:val="00962FD5"/>
    <w:rsid w:val="0097650D"/>
    <w:rsid w:val="00976CED"/>
    <w:rsid w:val="009801D0"/>
    <w:rsid w:val="00980711"/>
    <w:rsid w:val="00986973"/>
    <w:rsid w:val="00993119"/>
    <w:rsid w:val="009B43FE"/>
    <w:rsid w:val="009E10E7"/>
    <w:rsid w:val="00A016C9"/>
    <w:rsid w:val="00A01AF9"/>
    <w:rsid w:val="00A03A89"/>
    <w:rsid w:val="00A06F4D"/>
    <w:rsid w:val="00A227CE"/>
    <w:rsid w:val="00A34C10"/>
    <w:rsid w:val="00A34F17"/>
    <w:rsid w:val="00A36D7D"/>
    <w:rsid w:val="00A37FAC"/>
    <w:rsid w:val="00A42EA3"/>
    <w:rsid w:val="00A43F50"/>
    <w:rsid w:val="00A46B9F"/>
    <w:rsid w:val="00A537F6"/>
    <w:rsid w:val="00A65A30"/>
    <w:rsid w:val="00A82BF1"/>
    <w:rsid w:val="00A906E5"/>
    <w:rsid w:val="00A97923"/>
    <w:rsid w:val="00AA7022"/>
    <w:rsid w:val="00AA7DEE"/>
    <w:rsid w:val="00AB34F5"/>
    <w:rsid w:val="00AB3D86"/>
    <w:rsid w:val="00AD5C21"/>
    <w:rsid w:val="00AE311A"/>
    <w:rsid w:val="00AE3274"/>
    <w:rsid w:val="00AE79B3"/>
    <w:rsid w:val="00AF4186"/>
    <w:rsid w:val="00AF643D"/>
    <w:rsid w:val="00B03C9C"/>
    <w:rsid w:val="00B05C99"/>
    <w:rsid w:val="00B10575"/>
    <w:rsid w:val="00B1318F"/>
    <w:rsid w:val="00B2355D"/>
    <w:rsid w:val="00B32723"/>
    <w:rsid w:val="00B35624"/>
    <w:rsid w:val="00B35DC6"/>
    <w:rsid w:val="00B51409"/>
    <w:rsid w:val="00B70C43"/>
    <w:rsid w:val="00B74BA5"/>
    <w:rsid w:val="00B82E37"/>
    <w:rsid w:val="00BB196B"/>
    <w:rsid w:val="00BB196C"/>
    <w:rsid w:val="00BC7328"/>
    <w:rsid w:val="00BC788F"/>
    <w:rsid w:val="00BD14E0"/>
    <w:rsid w:val="00BD212F"/>
    <w:rsid w:val="00BD754A"/>
    <w:rsid w:val="00BE354E"/>
    <w:rsid w:val="00BE7D0B"/>
    <w:rsid w:val="00BF7276"/>
    <w:rsid w:val="00BF796B"/>
    <w:rsid w:val="00C02FDA"/>
    <w:rsid w:val="00C06474"/>
    <w:rsid w:val="00C067AC"/>
    <w:rsid w:val="00C127E9"/>
    <w:rsid w:val="00C202DE"/>
    <w:rsid w:val="00C2646B"/>
    <w:rsid w:val="00C30863"/>
    <w:rsid w:val="00C34752"/>
    <w:rsid w:val="00C353D6"/>
    <w:rsid w:val="00C358B5"/>
    <w:rsid w:val="00C42B43"/>
    <w:rsid w:val="00C569AB"/>
    <w:rsid w:val="00C63855"/>
    <w:rsid w:val="00C6471B"/>
    <w:rsid w:val="00C66A18"/>
    <w:rsid w:val="00C66E3F"/>
    <w:rsid w:val="00C80B79"/>
    <w:rsid w:val="00C9147F"/>
    <w:rsid w:val="00C91E73"/>
    <w:rsid w:val="00C93C9F"/>
    <w:rsid w:val="00C973E0"/>
    <w:rsid w:val="00CA6A62"/>
    <w:rsid w:val="00CB0526"/>
    <w:rsid w:val="00CB0D22"/>
    <w:rsid w:val="00CB0FFF"/>
    <w:rsid w:val="00CE4853"/>
    <w:rsid w:val="00CE497E"/>
    <w:rsid w:val="00CE6C02"/>
    <w:rsid w:val="00D06DD8"/>
    <w:rsid w:val="00D07B14"/>
    <w:rsid w:val="00D110C4"/>
    <w:rsid w:val="00D111EF"/>
    <w:rsid w:val="00D118BD"/>
    <w:rsid w:val="00D16122"/>
    <w:rsid w:val="00D1688D"/>
    <w:rsid w:val="00D3487E"/>
    <w:rsid w:val="00D35214"/>
    <w:rsid w:val="00D4307E"/>
    <w:rsid w:val="00D5141E"/>
    <w:rsid w:val="00D56D49"/>
    <w:rsid w:val="00D650BE"/>
    <w:rsid w:val="00D73B75"/>
    <w:rsid w:val="00D83ECA"/>
    <w:rsid w:val="00D856DB"/>
    <w:rsid w:val="00D95BE6"/>
    <w:rsid w:val="00D95F18"/>
    <w:rsid w:val="00DA3E9A"/>
    <w:rsid w:val="00DB6A98"/>
    <w:rsid w:val="00DC0640"/>
    <w:rsid w:val="00DD0556"/>
    <w:rsid w:val="00DD2093"/>
    <w:rsid w:val="00DD5647"/>
    <w:rsid w:val="00DD614B"/>
    <w:rsid w:val="00DE59EF"/>
    <w:rsid w:val="00DF150B"/>
    <w:rsid w:val="00DF16D6"/>
    <w:rsid w:val="00DF45FD"/>
    <w:rsid w:val="00DF4ACB"/>
    <w:rsid w:val="00DF532B"/>
    <w:rsid w:val="00DF5AE9"/>
    <w:rsid w:val="00E031B9"/>
    <w:rsid w:val="00E04C64"/>
    <w:rsid w:val="00E20A77"/>
    <w:rsid w:val="00E22343"/>
    <w:rsid w:val="00E237F0"/>
    <w:rsid w:val="00E25DA1"/>
    <w:rsid w:val="00E27705"/>
    <w:rsid w:val="00E37B01"/>
    <w:rsid w:val="00E405B2"/>
    <w:rsid w:val="00E42313"/>
    <w:rsid w:val="00E7044C"/>
    <w:rsid w:val="00E829C7"/>
    <w:rsid w:val="00E91FBA"/>
    <w:rsid w:val="00E92AB9"/>
    <w:rsid w:val="00E92DD4"/>
    <w:rsid w:val="00E95C85"/>
    <w:rsid w:val="00E9718A"/>
    <w:rsid w:val="00EA00D1"/>
    <w:rsid w:val="00EA126C"/>
    <w:rsid w:val="00EA1E30"/>
    <w:rsid w:val="00EB5828"/>
    <w:rsid w:val="00EC7FC3"/>
    <w:rsid w:val="00ED1D3D"/>
    <w:rsid w:val="00ED721A"/>
    <w:rsid w:val="00EE7661"/>
    <w:rsid w:val="00EF6D81"/>
    <w:rsid w:val="00F1223D"/>
    <w:rsid w:val="00F171D9"/>
    <w:rsid w:val="00F202B1"/>
    <w:rsid w:val="00F20F01"/>
    <w:rsid w:val="00F22895"/>
    <w:rsid w:val="00F270FF"/>
    <w:rsid w:val="00F3770A"/>
    <w:rsid w:val="00F432F0"/>
    <w:rsid w:val="00F443A9"/>
    <w:rsid w:val="00F45051"/>
    <w:rsid w:val="00F700E3"/>
    <w:rsid w:val="00F70B95"/>
    <w:rsid w:val="00F73B70"/>
    <w:rsid w:val="00F81085"/>
    <w:rsid w:val="00F877EA"/>
    <w:rsid w:val="00F94620"/>
    <w:rsid w:val="00FA23EF"/>
    <w:rsid w:val="00FA75B3"/>
    <w:rsid w:val="00FB4656"/>
    <w:rsid w:val="00FC2B0E"/>
    <w:rsid w:val="00FD450C"/>
    <w:rsid w:val="00FE57C3"/>
    <w:rsid w:val="00FE7014"/>
    <w:rsid w:val="00FF0DD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6F2216"/>
    <w:pPr>
      <w:keepNext/>
      <w:keepLines/>
      <w:numPr>
        <w:numId w:val="7"/>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6F2216"/>
    <w:pPr>
      <w:numPr>
        <w:ilvl w:val="1"/>
        <w:numId w:val="7"/>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2657AF"/>
    <w:pPr>
      <w:numPr>
        <w:ilvl w:val="2"/>
        <w:numId w:val="7"/>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AB34F5"/>
    <w:pPr>
      <w:numPr>
        <w:ilvl w:val="3"/>
      </w:numPr>
      <w:ind w:left="862" w:hanging="142"/>
      <w:outlineLvl w:val="3"/>
    </w:pPr>
    <w:rPr>
      <w:rFonts w:eastAsiaTheme="minorHAnsi"/>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7"/>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7"/>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7"/>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7"/>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F2216"/>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6F2216"/>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2657AF"/>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AB34F5"/>
    <w:rPr>
      <w:rFonts w:ascii="Century Gothic"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5"/>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6"/>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941">
      <w:bodyDiv w:val="1"/>
      <w:marLeft w:val="0"/>
      <w:marRight w:val="0"/>
      <w:marTop w:val="0"/>
      <w:marBottom w:val="0"/>
      <w:divBdr>
        <w:top w:val="none" w:sz="0" w:space="0" w:color="auto"/>
        <w:left w:val="none" w:sz="0" w:space="0" w:color="auto"/>
        <w:bottom w:val="none" w:sz="0" w:space="0" w:color="auto"/>
        <w:right w:val="none" w:sz="0" w:space="0" w:color="auto"/>
      </w:divBdr>
    </w:div>
    <w:div w:id="6685367">
      <w:bodyDiv w:val="1"/>
      <w:marLeft w:val="0"/>
      <w:marRight w:val="0"/>
      <w:marTop w:val="0"/>
      <w:marBottom w:val="0"/>
      <w:divBdr>
        <w:top w:val="none" w:sz="0" w:space="0" w:color="auto"/>
        <w:left w:val="none" w:sz="0" w:space="0" w:color="auto"/>
        <w:bottom w:val="none" w:sz="0" w:space="0" w:color="auto"/>
        <w:right w:val="none" w:sz="0" w:space="0" w:color="auto"/>
      </w:divBdr>
    </w:div>
    <w:div w:id="12390836">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39669874">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58154047">
      <w:bodyDiv w:val="1"/>
      <w:marLeft w:val="0"/>
      <w:marRight w:val="0"/>
      <w:marTop w:val="0"/>
      <w:marBottom w:val="0"/>
      <w:divBdr>
        <w:top w:val="none" w:sz="0" w:space="0" w:color="auto"/>
        <w:left w:val="none" w:sz="0" w:space="0" w:color="auto"/>
        <w:bottom w:val="none" w:sz="0" w:space="0" w:color="auto"/>
        <w:right w:val="none" w:sz="0" w:space="0" w:color="auto"/>
      </w:divBdr>
    </w:div>
    <w:div w:id="172767003">
      <w:bodyDiv w:val="1"/>
      <w:marLeft w:val="0"/>
      <w:marRight w:val="0"/>
      <w:marTop w:val="0"/>
      <w:marBottom w:val="0"/>
      <w:divBdr>
        <w:top w:val="none" w:sz="0" w:space="0" w:color="auto"/>
        <w:left w:val="none" w:sz="0" w:space="0" w:color="auto"/>
        <w:bottom w:val="none" w:sz="0" w:space="0" w:color="auto"/>
        <w:right w:val="none" w:sz="0" w:space="0" w:color="auto"/>
      </w:divBdr>
    </w:div>
    <w:div w:id="185602039">
      <w:bodyDiv w:val="1"/>
      <w:marLeft w:val="0"/>
      <w:marRight w:val="0"/>
      <w:marTop w:val="0"/>
      <w:marBottom w:val="0"/>
      <w:divBdr>
        <w:top w:val="none" w:sz="0" w:space="0" w:color="auto"/>
        <w:left w:val="none" w:sz="0" w:space="0" w:color="auto"/>
        <w:bottom w:val="none" w:sz="0" w:space="0" w:color="auto"/>
        <w:right w:val="none" w:sz="0" w:space="0" w:color="auto"/>
      </w:divBdr>
    </w:div>
    <w:div w:id="206382080">
      <w:bodyDiv w:val="1"/>
      <w:marLeft w:val="0"/>
      <w:marRight w:val="0"/>
      <w:marTop w:val="0"/>
      <w:marBottom w:val="0"/>
      <w:divBdr>
        <w:top w:val="none" w:sz="0" w:space="0" w:color="auto"/>
        <w:left w:val="none" w:sz="0" w:space="0" w:color="auto"/>
        <w:bottom w:val="none" w:sz="0" w:space="0" w:color="auto"/>
        <w:right w:val="none" w:sz="0" w:space="0" w:color="auto"/>
      </w:divBdr>
    </w:div>
    <w:div w:id="219559798">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61766379">
      <w:bodyDiv w:val="1"/>
      <w:marLeft w:val="0"/>
      <w:marRight w:val="0"/>
      <w:marTop w:val="0"/>
      <w:marBottom w:val="0"/>
      <w:divBdr>
        <w:top w:val="none" w:sz="0" w:space="0" w:color="auto"/>
        <w:left w:val="none" w:sz="0" w:space="0" w:color="auto"/>
        <w:bottom w:val="none" w:sz="0" w:space="0" w:color="auto"/>
        <w:right w:val="none" w:sz="0" w:space="0" w:color="auto"/>
      </w:divBdr>
    </w:div>
    <w:div w:id="279532181">
      <w:bodyDiv w:val="1"/>
      <w:marLeft w:val="0"/>
      <w:marRight w:val="0"/>
      <w:marTop w:val="0"/>
      <w:marBottom w:val="0"/>
      <w:divBdr>
        <w:top w:val="none" w:sz="0" w:space="0" w:color="auto"/>
        <w:left w:val="none" w:sz="0" w:space="0" w:color="auto"/>
        <w:bottom w:val="none" w:sz="0" w:space="0" w:color="auto"/>
        <w:right w:val="none" w:sz="0" w:space="0" w:color="auto"/>
      </w:divBdr>
    </w:div>
    <w:div w:id="289438495">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43091651">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3413087">
      <w:bodyDiv w:val="1"/>
      <w:marLeft w:val="0"/>
      <w:marRight w:val="0"/>
      <w:marTop w:val="0"/>
      <w:marBottom w:val="0"/>
      <w:divBdr>
        <w:top w:val="none" w:sz="0" w:space="0" w:color="auto"/>
        <w:left w:val="none" w:sz="0" w:space="0" w:color="auto"/>
        <w:bottom w:val="none" w:sz="0" w:space="0" w:color="auto"/>
        <w:right w:val="none" w:sz="0" w:space="0" w:color="auto"/>
      </w:divBdr>
    </w:div>
    <w:div w:id="383918035">
      <w:bodyDiv w:val="1"/>
      <w:marLeft w:val="0"/>
      <w:marRight w:val="0"/>
      <w:marTop w:val="0"/>
      <w:marBottom w:val="0"/>
      <w:divBdr>
        <w:top w:val="none" w:sz="0" w:space="0" w:color="auto"/>
        <w:left w:val="none" w:sz="0" w:space="0" w:color="auto"/>
        <w:bottom w:val="none" w:sz="0" w:space="0" w:color="auto"/>
        <w:right w:val="none" w:sz="0" w:space="0" w:color="auto"/>
      </w:divBdr>
    </w:div>
    <w:div w:id="446394136">
      <w:bodyDiv w:val="1"/>
      <w:marLeft w:val="0"/>
      <w:marRight w:val="0"/>
      <w:marTop w:val="0"/>
      <w:marBottom w:val="0"/>
      <w:divBdr>
        <w:top w:val="none" w:sz="0" w:space="0" w:color="auto"/>
        <w:left w:val="none" w:sz="0" w:space="0" w:color="auto"/>
        <w:bottom w:val="none" w:sz="0" w:space="0" w:color="auto"/>
        <w:right w:val="none" w:sz="0" w:space="0" w:color="auto"/>
      </w:divBdr>
    </w:div>
    <w:div w:id="455758280">
      <w:bodyDiv w:val="1"/>
      <w:marLeft w:val="0"/>
      <w:marRight w:val="0"/>
      <w:marTop w:val="0"/>
      <w:marBottom w:val="0"/>
      <w:divBdr>
        <w:top w:val="none" w:sz="0" w:space="0" w:color="auto"/>
        <w:left w:val="none" w:sz="0" w:space="0" w:color="auto"/>
        <w:bottom w:val="none" w:sz="0" w:space="0" w:color="auto"/>
        <w:right w:val="none" w:sz="0" w:space="0" w:color="auto"/>
      </w:divBdr>
    </w:div>
    <w:div w:id="455804821">
      <w:bodyDiv w:val="1"/>
      <w:marLeft w:val="0"/>
      <w:marRight w:val="0"/>
      <w:marTop w:val="0"/>
      <w:marBottom w:val="0"/>
      <w:divBdr>
        <w:top w:val="none" w:sz="0" w:space="0" w:color="auto"/>
        <w:left w:val="none" w:sz="0" w:space="0" w:color="auto"/>
        <w:bottom w:val="none" w:sz="0" w:space="0" w:color="auto"/>
        <w:right w:val="none" w:sz="0" w:space="0" w:color="auto"/>
      </w:divBdr>
    </w:div>
    <w:div w:id="481195585">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15972164">
      <w:bodyDiv w:val="1"/>
      <w:marLeft w:val="0"/>
      <w:marRight w:val="0"/>
      <w:marTop w:val="0"/>
      <w:marBottom w:val="0"/>
      <w:divBdr>
        <w:top w:val="none" w:sz="0" w:space="0" w:color="auto"/>
        <w:left w:val="none" w:sz="0" w:space="0" w:color="auto"/>
        <w:bottom w:val="none" w:sz="0" w:space="0" w:color="auto"/>
        <w:right w:val="none" w:sz="0" w:space="0" w:color="auto"/>
      </w:divBdr>
    </w:div>
    <w:div w:id="539516866">
      <w:bodyDiv w:val="1"/>
      <w:marLeft w:val="0"/>
      <w:marRight w:val="0"/>
      <w:marTop w:val="0"/>
      <w:marBottom w:val="0"/>
      <w:divBdr>
        <w:top w:val="none" w:sz="0" w:space="0" w:color="auto"/>
        <w:left w:val="none" w:sz="0" w:space="0" w:color="auto"/>
        <w:bottom w:val="none" w:sz="0" w:space="0" w:color="auto"/>
        <w:right w:val="none" w:sz="0" w:space="0" w:color="auto"/>
      </w:divBdr>
    </w:div>
    <w:div w:id="569845247">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sChild>
        <w:div w:id="2135052515">
          <w:marLeft w:val="0"/>
          <w:marRight w:val="0"/>
          <w:marTop w:val="0"/>
          <w:marBottom w:val="0"/>
          <w:divBdr>
            <w:top w:val="none" w:sz="0" w:space="0" w:color="auto"/>
            <w:left w:val="none" w:sz="0" w:space="0" w:color="auto"/>
            <w:bottom w:val="none" w:sz="0" w:space="0" w:color="auto"/>
            <w:right w:val="none" w:sz="0" w:space="0" w:color="auto"/>
          </w:divBdr>
          <w:divsChild>
            <w:div w:id="9317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41803">
      <w:bodyDiv w:val="1"/>
      <w:marLeft w:val="0"/>
      <w:marRight w:val="0"/>
      <w:marTop w:val="0"/>
      <w:marBottom w:val="0"/>
      <w:divBdr>
        <w:top w:val="none" w:sz="0" w:space="0" w:color="auto"/>
        <w:left w:val="none" w:sz="0" w:space="0" w:color="auto"/>
        <w:bottom w:val="none" w:sz="0" w:space="0" w:color="auto"/>
        <w:right w:val="none" w:sz="0" w:space="0" w:color="auto"/>
      </w:divBdr>
    </w:div>
    <w:div w:id="641884103">
      <w:bodyDiv w:val="1"/>
      <w:marLeft w:val="0"/>
      <w:marRight w:val="0"/>
      <w:marTop w:val="0"/>
      <w:marBottom w:val="0"/>
      <w:divBdr>
        <w:top w:val="none" w:sz="0" w:space="0" w:color="auto"/>
        <w:left w:val="none" w:sz="0" w:space="0" w:color="auto"/>
        <w:bottom w:val="none" w:sz="0" w:space="0" w:color="auto"/>
        <w:right w:val="none" w:sz="0" w:space="0" w:color="auto"/>
      </w:divBdr>
    </w:div>
    <w:div w:id="688874140">
      <w:bodyDiv w:val="1"/>
      <w:marLeft w:val="0"/>
      <w:marRight w:val="0"/>
      <w:marTop w:val="0"/>
      <w:marBottom w:val="0"/>
      <w:divBdr>
        <w:top w:val="none" w:sz="0" w:space="0" w:color="auto"/>
        <w:left w:val="none" w:sz="0" w:space="0" w:color="auto"/>
        <w:bottom w:val="none" w:sz="0" w:space="0" w:color="auto"/>
        <w:right w:val="none" w:sz="0" w:space="0" w:color="auto"/>
      </w:divBdr>
    </w:div>
    <w:div w:id="700936559">
      <w:bodyDiv w:val="1"/>
      <w:marLeft w:val="0"/>
      <w:marRight w:val="0"/>
      <w:marTop w:val="0"/>
      <w:marBottom w:val="0"/>
      <w:divBdr>
        <w:top w:val="none" w:sz="0" w:space="0" w:color="auto"/>
        <w:left w:val="none" w:sz="0" w:space="0" w:color="auto"/>
        <w:bottom w:val="none" w:sz="0" w:space="0" w:color="auto"/>
        <w:right w:val="none" w:sz="0" w:space="0" w:color="auto"/>
      </w:divBdr>
    </w:div>
    <w:div w:id="725449264">
      <w:bodyDiv w:val="1"/>
      <w:marLeft w:val="0"/>
      <w:marRight w:val="0"/>
      <w:marTop w:val="0"/>
      <w:marBottom w:val="0"/>
      <w:divBdr>
        <w:top w:val="none" w:sz="0" w:space="0" w:color="auto"/>
        <w:left w:val="none" w:sz="0" w:space="0" w:color="auto"/>
        <w:bottom w:val="none" w:sz="0" w:space="0" w:color="auto"/>
        <w:right w:val="none" w:sz="0" w:space="0" w:color="auto"/>
      </w:divBdr>
    </w:div>
    <w:div w:id="732586349">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54517339">
      <w:bodyDiv w:val="1"/>
      <w:marLeft w:val="0"/>
      <w:marRight w:val="0"/>
      <w:marTop w:val="0"/>
      <w:marBottom w:val="0"/>
      <w:divBdr>
        <w:top w:val="none" w:sz="0" w:space="0" w:color="auto"/>
        <w:left w:val="none" w:sz="0" w:space="0" w:color="auto"/>
        <w:bottom w:val="none" w:sz="0" w:space="0" w:color="auto"/>
        <w:right w:val="none" w:sz="0" w:space="0" w:color="auto"/>
      </w:divBdr>
      <w:divsChild>
        <w:div w:id="1804617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280606">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4995834">
      <w:bodyDiv w:val="1"/>
      <w:marLeft w:val="0"/>
      <w:marRight w:val="0"/>
      <w:marTop w:val="0"/>
      <w:marBottom w:val="0"/>
      <w:divBdr>
        <w:top w:val="none" w:sz="0" w:space="0" w:color="auto"/>
        <w:left w:val="none" w:sz="0" w:space="0" w:color="auto"/>
        <w:bottom w:val="none" w:sz="0" w:space="0" w:color="auto"/>
        <w:right w:val="none" w:sz="0" w:space="0" w:color="auto"/>
      </w:divBdr>
      <w:divsChild>
        <w:div w:id="46228732">
          <w:marLeft w:val="0"/>
          <w:marRight w:val="0"/>
          <w:marTop w:val="0"/>
          <w:marBottom w:val="0"/>
          <w:divBdr>
            <w:top w:val="none" w:sz="0" w:space="0" w:color="auto"/>
            <w:left w:val="none" w:sz="0" w:space="0" w:color="auto"/>
            <w:bottom w:val="none" w:sz="0" w:space="0" w:color="auto"/>
            <w:right w:val="none" w:sz="0" w:space="0" w:color="auto"/>
          </w:divBdr>
          <w:divsChild>
            <w:div w:id="17759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92169">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4905371">
      <w:bodyDiv w:val="1"/>
      <w:marLeft w:val="0"/>
      <w:marRight w:val="0"/>
      <w:marTop w:val="0"/>
      <w:marBottom w:val="0"/>
      <w:divBdr>
        <w:top w:val="none" w:sz="0" w:space="0" w:color="auto"/>
        <w:left w:val="none" w:sz="0" w:space="0" w:color="auto"/>
        <w:bottom w:val="none" w:sz="0" w:space="0" w:color="auto"/>
        <w:right w:val="none" w:sz="0" w:space="0" w:color="auto"/>
      </w:divBdr>
      <w:divsChild>
        <w:div w:id="871844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24653276">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4535920">
      <w:bodyDiv w:val="1"/>
      <w:marLeft w:val="0"/>
      <w:marRight w:val="0"/>
      <w:marTop w:val="0"/>
      <w:marBottom w:val="0"/>
      <w:divBdr>
        <w:top w:val="none" w:sz="0" w:space="0" w:color="auto"/>
        <w:left w:val="none" w:sz="0" w:space="0" w:color="auto"/>
        <w:bottom w:val="none" w:sz="0" w:space="0" w:color="auto"/>
        <w:right w:val="none" w:sz="0" w:space="0" w:color="auto"/>
      </w:divBdr>
    </w:div>
    <w:div w:id="975599428">
      <w:bodyDiv w:val="1"/>
      <w:marLeft w:val="0"/>
      <w:marRight w:val="0"/>
      <w:marTop w:val="0"/>
      <w:marBottom w:val="0"/>
      <w:divBdr>
        <w:top w:val="none" w:sz="0" w:space="0" w:color="auto"/>
        <w:left w:val="none" w:sz="0" w:space="0" w:color="auto"/>
        <w:bottom w:val="none" w:sz="0" w:space="0" w:color="auto"/>
        <w:right w:val="none" w:sz="0" w:space="0" w:color="auto"/>
      </w:divBdr>
    </w:div>
    <w:div w:id="978847510">
      <w:bodyDiv w:val="1"/>
      <w:marLeft w:val="0"/>
      <w:marRight w:val="0"/>
      <w:marTop w:val="0"/>
      <w:marBottom w:val="0"/>
      <w:divBdr>
        <w:top w:val="none" w:sz="0" w:space="0" w:color="auto"/>
        <w:left w:val="none" w:sz="0" w:space="0" w:color="auto"/>
        <w:bottom w:val="none" w:sz="0" w:space="0" w:color="auto"/>
        <w:right w:val="none" w:sz="0" w:space="0" w:color="auto"/>
      </w:divBdr>
    </w:div>
    <w:div w:id="988748355">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2282381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92824075">
      <w:bodyDiv w:val="1"/>
      <w:marLeft w:val="0"/>
      <w:marRight w:val="0"/>
      <w:marTop w:val="0"/>
      <w:marBottom w:val="0"/>
      <w:divBdr>
        <w:top w:val="none" w:sz="0" w:space="0" w:color="auto"/>
        <w:left w:val="none" w:sz="0" w:space="0" w:color="auto"/>
        <w:bottom w:val="none" w:sz="0" w:space="0" w:color="auto"/>
        <w:right w:val="none" w:sz="0" w:space="0" w:color="auto"/>
      </w:divBdr>
    </w:div>
    <w:div w:id="1106585422">
      <w:bodyDiv w:val="1"/>
      <w:marLeft w:val="0"/>
      <w:marRight w:val="0"/>
      <w:marTop w:val="0"/>
      <w:marBottom w:val="0"/>
      <w:divBdr>
        <w:top w:val="none" w:sz="0" w:space="0" w:color="auto"/>
        <w:left w:val="none" w:sz="0" w:space="0" w:color="auto"/>
        <w:bottom w:val="none" w:sz="0" w:space="0" w:color="auto"/>
        <w:right w:val="none" w:sz="0" w:space="0" w:color="auto"/>
      </w:divBdr>
    </w:div>
    <w:div w:id="1121191860">
      <w:bodyDiv w:val="1"/>
      <w:marLeft w:val="0"/>
      <w:marRight w:val="0"/>
      <w:marTop w:val="0"/>
      <w:marBottom w:val="0"/>
      <w:divBdr>
        <w:top w:val="none" w:sz="0" w:space="0" w:color="auto"/>
        <w:left w:val="none" w:sz="0" w:space="0" w:color="auto"/>
        <w:bottom w:val="none" w:sz="0" w:space="0" w:color="auto"/>
        <w:right w:val="none" w:sz="0" w:space="0" w:color="auto"/>
      </w:divBdr>
    </w:div>
    <w:div w:id="1144617925">
      <w:bodyDiv w:val="1"/>
      <w:marLeft w:val="0"/>
      <w:marRight w:val="0"/>
      <w:marTop w:val="0"/>
      <w:marBottom w:val="0"/>
      <w:divBdr>
        <w:top w:val="none" w:sz="0" w:space="0" w:color="auto"/>
        <w:left w:val="none" w:sz="0" w:space="0" w:color="auto"/>
        <w:bottom w:val="none" w:sz="0" w:space="0" w:color="auto"/>
        <w:right w:val="none" w:sz="0" w:space="0" w:color="auto"/>
      </w:divBdr>
    </w:div>
    <w:div w:id="1154641003">
      <w:bodyDiv w:val="1"/>
      <w:marLeft w:val="0"/>
      <w:marRight w:val="0"/>
      <w:marTop w:val="0"/>
      <w:marBottom w:val="0"/>
      <w:divBdr>
        <w:top w:val="none" w:sz="0" w:space="0" w:color="auto"/>
        <w:left w:val="none" w:sz="0" w:space="0" w:color="auto"/>
        <w:bottom w:val="none" w:sz="0" w:space="0" w:color="auto"/>
        <w:right w:val="none" w:sz="0" w:space="0" w:color="auto"/>
      </w:divBdr>
    </w:div>
    <w:div w:id="1160001562">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1162206">
      <w:bodyDiv w:val="1"/>
      <w:marLeft w:val="0"/>
      <w:marRight w:val="0"/>
      <w:marTop w:val="0"/>
      <w:marBottom w:val="0"/>
      <w:divBdr>
        <w:top w:val="none" w:sz="0" w:space="0" w:color="auto"/>
        <w:left w:val="none" w:sz="0" w:space="0" w:color="auto"/>
        <w:bottom w:val="none" w:sz="0" w:space="0" w:color="auto"/>
        <w:right w:val="none" w:sz="0" w:space="0" w:color="auto"/>
      </w:divBdr>
      <w:divsChild>
        <w:div w:id="864713612">
          <w:marLeft w:val="0"/>
          <w:marRight w:val="0"/>
          <w:marTop w:val="0"/>
          <w:marBottom w:val="0"/>
          <w:divBdr>
            <w:top w:val="none" w:sz="0" w:space="0" w:color="auto"/>
            <w:left w:val="none" w:sz="0" w:space="0" w:color="auto"/>
            <w:bottom w:val="none" w:sz="0" w:space="0" w:color="auto"/>
            <w:right w:val="none" w:sz="0" w:space="0" w:color="auto"/>
          </w:divBdr>
          <w:divsChild>
            <w:div w:id="117029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44984">
      <w:bodyDiv w:val="1"/>
      <w:marLeft w:val="0"/>
      <w:marRight w:val="0"/>
      <w:marTop w:val="0"/>
      <w:marBottom w:val="0"/>
      <w:divBdr>
        <w:top w:val="none" w:sz="0" w:space="0" w:color="auto"/>
        <w:left w:val="none" w:sz="0" w:space="0" w:color="auto"/>
        <w:bottom w:val="none" w:sz="0" w:space="0" w:color="auto"/>
        <w:right w:val="none" w:sz="0" w:space="0" w:color="auto"/>
      </w:divBdr>
    </w:div>
    <w:div w:id="1218513163">
      <w:bodyDiv w:val="1"/>
      <w:marLeft w:val="0"/>
      <w:marRight w:val="0"/>
      <w:marTop w:val="0"/>
      <w:marBottom w:val="0"/>
      <w:divBdr>
        <w:top w:val="none" w:sz="0" w:space="0" w:color="auto"/>
        <w:left w:val="none" w:sz="0" w:space="0" w:color="auto"/>
        <w:bottom w:val="none" w:sz="0" w:space="0" w:color="auto"/>
        <w:right w:val="none" w:sz="0" w:space="0" w:color="auto"/>
      </w:divBdr>
    </w:div>
    <w:div w:id="1224607918">
      <w:bodyDiv w:val="1"/>
      <w:marLeft w:val="0"/>
      <w:marRight w:val="0"/>
      <w:marTop w:val="0"/>
      <w:marBottom w:val="0"/>
      <w:divBdr>
        <w:top w:val="none" w:sz="0" w:space="0" w:color="auto"/>
        <w:left w:val="none" w:sz="0" w:space="0" w:color="auto"/>
        <w:bottom w:val="none" w:sz="0" w:space="0" w:color="auto"/>
        <w:right w:val="none" w:sz="0" w:space="0" w:color="auto"/>
      </w:divBdr>
    </w:div>
    <w:div w:id="1249845029">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4747445">
      <w:bodyDiv w:val="1"/>
      <w:marLeft w:val="0"/>
      <w:marRight w:val="0"/>
      <w:marTop w:val="0"/>
      <w:marBottom w:val="0"/>
      <w:divBdr>
        <w:top w:val="none" w:sz="0" w:space="0" w:color="auto"/>
        <w:left w:val="none" w:sz="0" w:space="0" w:color="auto"/>
        <w:bottom w:val="none" w:sz="0" w:space="0" w:color="auto"/>
        <w:right w:val="none" w:sz="0" w:space="0" w:color="auto"/>
      </w:divBdr>
    </w:div>
    <w:div w:id="1358849044">
      <w:bodyDiv w:val="1"/>
      <w:marLeft w:val="0"/>
      <w:marRight w:val="0"/>
      <w:marTop w:val="0"/>
      <w:marBottom w:val="0"/>
      <w:divBdr>
        <w:top w:val="none" w:sz="0" w:space="0" w:color="auto"/>
        <w:left w:val="none" w:sz="0" w:space="0" w:color="auto"/>
        <w:bottom w:val="none" w:sz="0" w:space="0" w:color="auto"/>
        <w:right w:val="none" w:sz="0" w:space="0" w:color="auto"/>
      </w:divBdr>
    </w:div>
    <w:div w:id="1385252191">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400396025">
      <w:bodyDiv w:val="1"/>
      <w:marLeft w:val="0"/>
      <w:marRight w:val="0"/>
      <w:marTop w:val="0"/>
      <w:marBottom w:val="0"/>
      <w:divBdr>
        <w:top w:val="none" w:sz="0" w:space="0" w:color="auto"/>
        <w:left w:val="none" w:sz="0" w:space="0" w:color="auto"/>
        <w:bottom w:val="none" w:sz="0" w:space="0" w:color="auto"/>
        <w:right w:val="none" w:sz="0" w:space="0" w:color="auto"/>
      </w:divBdr>
      <w:divsChild>
        <w:div w:id="892279769">
          <w:marLeft w:val="0"/>
          <w:marRight w:val="0"/>
          <w:marTop w:val="0"/>
          <w:marBottom w:val="0"/>
          <w:divBdr>
            <w:top w:val="none" w:sz="0" w:space="0" w:color="auto"/>
            <w:left w:val="none" w:sz="0" w:space="0" w:color="auto"/>
            <w:bottom w:val="none" w:sz="0" w:space="0" w:color="auto"/>
            <w:right w:val="none" w:sz="0" w:space="0" w:color="auto"/>
          </w:divBdr>
          <w:divsChild>
            <w:div w:id="20284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74194">
      <w:bodyDiv w:val="1"/>
      <w:marLeft w:val="0"/>
      <w:marRight w:val="0"/>
      <w:marTop w:val="0"/>
      <w:marBottom w:val="0"/>
      <w:divBdr>
        <w:top w:val="none" w:sz="0" w:space="0" w:color="auto"/>
        <w:left w:val="none" w:sz="0" w:space="0" w:color="auto"/>
        <w:bottom w:val="none" w:sz="0" w:space="0" w:color="auto"/>
        <w:right w:val="none" w:sz="0" w:space="0" w:color="auto"/>
      </w:divBdr>
      <w:divsChild>
        <w:div w:id="361707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074964">
      <w:bodyDiv w:val="1"/>
      <w:marLeft w:val="0"/>
      <w:marRight w:val="0"/>
      <w:marTop w:val="0"/>
      <w:marBottom w:val="0"/>
      <w:divBdr>
        <w:top w:val="none" w:sz="0" w:space="0" w:color="auto"/>
        <w:left w:val="none" w:sz="0" w:space="0" w:color="auto"/>
        <w:bottom w:val="none" w:sz="0" w:space="0" w:color="auto"/>
        <w:right w:val="none" w:sz="0" w:space="0" w:color="auto"/>
      </w:divBdr>
    </w:div>
    <w:div w:id="1492328834">
      <w:bodyDiv w:val="1"/>
      <w:marLeft w:val="0"/>
      <w:marRight w:val="0"/>
      <w:marTop w:val="0"/>
      <w:marBottom w:val="0"/>
      <w:divBdr>
        <w:top w:val="none" w:sz="0" w:space="0" w:color="auto"/>
        <w:left w:val="none" w:sz="0" w:space="0" w:color="auto"/>
        <w:bottom w:val="none" w:sz="0" w:space="0" w:color="auto"/>
        <w:right w:val="none" w:sz="0" w:space="0" w:color="auto"/>
      </w:divBdr>
    </w:div>
    <w:div w:id="1496189185">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2655690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00336208">
      <w:bodyDiv w:val="1"/>
      <w:marLeft w:val="0"/>
      <w:marRight w:val="0"/>
      <w:marTop w:val="0"/>
      <w:marBottom w:val="0"/>
      <w:divBdr>
        <w:top w:val="none" w:sz="0" w:space="0" w:color="auto"/>
        <w:left w:val="none" w:sz="0" w:space="0" w:color="auto"/>
        <w:bottom w:val="none" w:sz="0" w:space="0" w:color="auto"/>
        <w:right w:val="none" w:sz="0" w:space="0" w:color="auto"/>
      </w:divBdr>
    </w:div>
    <w:div w:id="1602757481">
      <w:bodyDiv w:val="1"/>
      <w:marLeft w:val="0"/>
      <w:marRight w:val="0"/>
      <w:marTop w:val="0"/>
      <w:marBottom w:val="0"/>
      <w:divBdr>
        <w:top w:val="none" w:sz="0" w:space="0" w:color="auto"/>
        <w:left w:val="none" w:sz="0" w:space="0" w:color="auto"/>
        <w:bottom w:val="none" w:sz="0" w:space="0" w:color="auto"/>
        <w:right w:val="none" w:sz="0" w:space="0" w:color="auto"/>
      </w:divBdr>
    </w:div>
    <w:div w:id="1627200332">
      <w:bodyDiv w:val="1"/>
      <w:marLeft w:val="0"/>
      <w:marRight w:val="0"/>
      <w:marTop w:val="0"/>
      <w:marBottom w:val="0"/>
      <w:divBdr>
        <w:top w:val="none" w:sz="0" w:space="0" w:color="auto"/>
        <w:left w:val="none" w:sz="0" w:space="0" w:color="auto"/>
        <w:bottom w:val="none" w:sz="0" w:space="0" w:color="auto"/>
        <w:right w:val="none" w:sz="0" w:space="0" w:color="auto"/>
      </w:divBdr>
    </w:div>
    <w:div w:id="1651132037">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9672601">
      <w:bodyDiv w:val="1"/>
      <w:marLeft w:val="0"/>
      <w:marRight w:val="0"/>
      <w:marTop w:val="0"/>
      <w:marBottom w:val="0"/>
      <w:divBdr>
        <w:top w:val="none" w:sz="0" w:space="0" w:color="auto"/>
        <w:left w:val="none" w:sz="0" w:space="0" w:color="auto"/>
        <w:bottom w:val="none" w:sz="0" w:space="0" w:color="auto"/>
        <w:right w:val="none" w:sz="0" w:space="0" w:color="auto"/>
      </w:divBdr>
    </w:div>
    <w:div w:id="1717464541">
      <w:bodyDiv w:val="1"/>
      <w:marLeft w:val="0"/>
      <w:marRight w:val="0"/>
      <w:marTop w:val="0"/>
      <w:marBottom w:val="0"/>
      <w:divBdr>
        <w:top w:val="none" w:sz="0" w:space="0" w:color="auto"/>
        <w:left w:val="none" w:sz="0" w:space="0" w:color="auto"/>
        <w:bottom w:val="none" w:sz="0" w:space="0" w:color="auto"/>
        <w:right w:val="none" w:sz="0" w:space="0" w:color="auto"/>
      </w:divBdr>
    </w:div>
    <w:div w:id="1757048261">
      <w:bodyDiv w:val="1"/>
      <w:marLeft w:val="0"/>
      <w:marRight w:val="0"/>
      <w:marTop w:val="0"/>
      <w:marBottom w:val="0"/>
      <w:divBdr>
        <w:top w:val="none" w:sz="0" w:space="0" w:color="auto"/>
        <w:left w:val="none" w:sz="0" w:space="0" w:color="auto"/>
        <w:bottom w:val="none" w:sz="0" w:space="0" w:color="auto"/>
        <w:right w:val="none" w:sz="0" w:space="0" w:color="auto"/>
      </w:divBdr>
    </w:div>
    <w:div w:id="1798255937">
      <w:bodyDiv w:val="1"/>
      <w:marLeft w:val="0"/>
      <w:marRight w:val="0"/>
      <w:marTop w:val="0"/>
      <w:marBottom w:val="0"/>
      <w:divBdr>
        <w:top w:val="none" w:sz="0" w:space="0" w:color="auto"/>
        <w:left w:val="none" w:sz="0" w:space="0" w:color="auto"/>
        <w:bottom w:val="none" w:sz="0" w:space="0" w:color="auto"/>
        <w:right w:val="none" w:sz="0" w:space="0" w:color="auto"/>
      </w:divBdr>
      <w:divsChild>
        <w:div w:id="1471677179">
          <w:marLeft w:val="0"/>
          <w:marRight w:val="0"/>
          <w:marTop w:val="0"/>
          <w:marBottom w:val="0"/>
          <w:divBdr>
            <w:top w:val="none" w:sz="0" w:space="0" w:color="auto"/>
            <w:left w:val="none" w:sz="0" w:space="0" w:color="auto"/>
            <w:bottom w:val="none" w:sz="0" w:space="0" w:color="auto"/>
            <w:right w:val="none" w:sz="0" w:space="0" w:color="auto"/>
          </w:divBdr>
          <w:divsChild>
            <w:div w:id="11630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79050">
      <w:bodyDiv w:val="1"/>
      <w:marLeft w:val="0"/>
      <w:marRight w:val="0"/>
      <w:marTop w:val="0"/>
      <w:marBottom w:val="0"/>
      <w:divBdr>
        <w:top w:val="none" w:sz="0" w:space="0" w:color="auto"/>
        <w:left w:val="none" w:sz="0" w:space="0" w:color="auto"/>
        <w:bottom w:val="none" w:sz="0" w:space="0" w:color="auto"/>
        <w:right w:val="none" w:sz="0" w:space="0" w:color="auto"/>
      </w:divBdr>
    </w:div>
    <w:div w:id="1851066053">
      <w:bodyDiv w:val="1"/>
      <w:marLeft w:val="0"/>
      <w:marRight w:val="0"/>
      <w:marTop w:val="0"/>
      <w:marBottom w:val="0"/>
      <w:divBdr>
        <w:top w:val="none" w:sz="0" w:space="0" w:color="auto"/>
        <w:left w:val="none" w:sz="0" w:space="0" w:color="auto"/>
        <w:bottom w:val="none" w:sz="0" w:space="0" w:color="auto"/>
        <w:right w:val="none" w:sz="0" w:space="0" w:color="auto"/>
      </w:divBdr>
    </w:div>
    <w:div w:id="18588888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894998499">
      <w:bodyDiv w:val="1"/>
      <w:marLeft w:val="0"/>
      <w:marRight w:val="0"/>
      <w:marTop w:val="0"/>
      <w:marBottom w:val="0"/>
      <w:divBdr>
        <w:top w:val="none" w:sz="0" w:space="0" w:color="auto"/>
        <w:left w:val="none" w:sz="0" w:space="0" w:color="auto"/>
        <w:bottom w:val="none" w:sz="0" w:space="0" w:color="auto"/>
        <w:right w:val="none" w:sz="0" w:space="0" w:color="auto"/>
      </w:divBdr>
      <w:divsChild>
        <w:div w:id="114284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233053">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42376542">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2587810">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090885805">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16778247">
      <w:bodyDiv w:val="1"/>
      <w:marLeft w:val="0"/>
      <w:marRight w:val="0"/>
      <w:marTop w:val="0"/>
      <w:marBottom w:val="0"/>
      <w:divBdr>
        <w:top w:val="none" w:sz="0" w:space="0" w:color="auto"/>
        <w:left w:val="none" w:sz="0" w:space="0" w:color="auto"/>
        <w:bottom w:val="none" w:sz="0" w:space="0" w:color="auto"/>
        <w:right w:val="none" w:sz="0" w:space="0" w:color="auto"/>
      </w:divBdr>
    </w:div>
    <w:div w:id="2123066761">
      <w:bodyDiv w:val="1"/>
      <w:marLeft w:val="0"/>
      <w:marRight w:val="0"/>
      <w:marTop w:val="0"/>
      <w:marBottom w:val="0"/>
      <w:divBdr>
        <w:top w:val="none" w:sz="0" w:space="0" w:color="auto"/>
        <w:left w:val="none" w:sz="0" w:space="0" w:color="auto"/>
        <w:bottom w:val="none" w:sz="0" w:space="0" w:color="auto"/>
        <w:right w:val="none" w:sz="0" w:space="0" w:color="auto"/>
      </w:divBdr>
    </w:div>
    <w:div w:id="2127000179">
      <w:bodyDiv w:val="1"/>
      <w:marLeft w:val="0"/>
      <w:marRight w:val="0"/>
      <w:marTop w:val="0"/>
      <w:marBottom w:val="0"/>
      <w:divBdr>
        <w:top w:val="none" w:sz="0" w:space="0" w:color="auto"/>
        <w:left w:val="none" w:sz="0" w:space="0" w:color="auto"/>
        <w:bottom w:val="none" w:sz="0" w:space="0" w:color="auto"/>
        <w:right w:val="none" w:sz="0" w:space="0" w:color="auto"/>
      </w:divBdr>
    </w:div>
    <w:div w:id="212719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naportcommunity.portdeguyane.fr/front/publicLink/publicDownload.jsp?id=05f1c07c-9d85-41fd-9c2b-051cf67159baba82a603-05d2-4543-a0dd-cc3a1ad0d0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yanaportcommunity.portdeguyane.fr/front/publicLink/publicDownload.jsp?id=b50f2d78-8879-44f5-8d42-5ad512277e42c9c184c8-eb11-4a45-9b17-12fe7ce49c3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ECE83-29C6-4648-AFE0-A3884DD0E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4099</Words>
  <Characters>22548</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8</cp:revision>
  <dcterms:created xsi:type="dcterms:W3CDTF">2025-06-12T13:37:00Z</dcterms:created>
  <dcterms:modified xsi:type="dcterms:W3CDTF">2025-08-01T20:29:00Z</dcterms:modified>
</cp:coreProperties>
</file>